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775C4205" w:rsidR="007A558C" w:rsidRPr="007A558C" w:rsidRDefault="007A558C" w:rsidP="007A558C">
      <w:pPr>
        <w:pStyle w:val="Hlavika"/>
      </w:pPr>
      <w:bookmarkStart w:id="0" w:name="_GoBack"/>
      <w:bookmarkEnd w:id="0"/>
      <w:r>
        <w:t xml:space="preserve">Príloha č. </w:t>
      </w:r>
      <w:del w:id="1" w:author="Maroš Varsányi" w:date="2018-04-27T16:38:00Z">
        <w:r>
          <w:delText>5</w:delText>
        </w:r>
      </w:del>
      <w:ins w:id="2" w:author="Maroš Varsányi" w:date="2018-04-27T16:38:00Z">
        <w:r w:rsidR="00220FF0">
          <w:t>4</w:t>
        </w:r>
      </w:ins>
      <w:r>
        <w:t xml:space="preserve">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t>100 %</w:t>
            </w:r>
          </w:p>
          <w:p w14:paraId="4581DCA4" w14:textId="77777777" w:rsidR="008F1CFB" w:rsidRPr="007C3E78" w:rsidRDefault="008F1CFB" w:rsidP="007C3E78">
            <w:pPr>
              <w:rPr>
                <w:sz w:val="22"/>
                <w:szCs w:val="22"/>
                <w:lang w:eastAsia="cs-CZ"/>
              </w:rPr>
            </w:pPr>
          </w:p>
          <w:p w14:paraId="4581DCA5" w14:textId="1B5BF03D" w:rsidR="008F1CFB" w:rsidRPr="007C3E78" w:rsidRDefault="008F1CFB" w:rsidP="00CA3EE6">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lastRenderedPageBreak/>
              <w:t>10 % v prípade že toto skrátenie bolo rovné alebo väčšie ako 30 % zo zákonnej lehoty</w:t>
            </w:r>
          </w:p>
          <w:p w14:paraId="4581DCC3" w14:textId="77777777" w:rsidR="008F1CFB" w:rsidRPr="007C3E78" w:rsidRDefault="008F1CFB" w:rsidP="007C3E78">
            <w:pPr>
              <w:rPr>
                <w:sz w:val="22"/>
                <w:szCs w:val="22"/>
                <w:lang w:eastAsia="cs-CZ"/>
              </w:rPr>
            </w:pPr>
          </w:p>
          <w:p w14:paraId="4581DCC4" w14:textId="7E0E0D5E" w:rsidR="008F1CFB" w:rsidRPr="007C3E78" w:rsidRDefault="008F1CFB" w:rsidP="00CA3EE6">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lastRenderedPageBreak/>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1A539E64" w:rsidR="008F1CFB" w:rsidRPr="007C3E78" w:rsidRDefault="008F1CFB" w:rsidP="00CA3EE6">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lastRenderedPageBreak/>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lastRenderedPageBreak/>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lastRenderedPageBreak/>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8"/>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VO, ale následne bol 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t>24</w:t>
            </w:r>
          </w:p>
        </w:tc>
        <w:tc>
          <w:tcPr>
            <w:tcW w:w="3720" w:type="dxa"/>
            <w:shd w:val="clear" w:color="auto" w:fill="auto"/>
          </w:tcPr>
          <w:p w14:paraId="295DA006" w14:textId="77777777" w:rsidR="008F1CFB" w:rsidRPr="007C3E78" w:rsidRDefault="008F1CFB" w:rsidP="007C3E78">
            <w:pPr>
              <w:ind w:left="34"/>
              <w:rPr>
                <w:del w:id="3" w:author="Maroš Varsányi" w:date="2018-04-27T16:38:00Z"/>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14:paraId="4581DD6E" w14:textId="71A358A0" w:rsidR="008F1CFB" w:rsidRPr="007C3E78" w:rsidRDefault="008F1CFB" w:rsidP="00273FAB">
            <w:pPr>
              <w:rPr>
                <w:sz w:val="22"/>
                <w:szCs w:val="22"/>
                <w:lang w:eastAsia="cs-CZ"/>
              </w:rPr>
              <w:pPrChange w:id="4" w:author="Maroš Varsányi" w:date="2018-04-27T16:38:00Z">
                <w:pPr>
                  <w:numPr>
                    <w:numId w:val="3"/>
                  </w:numPr>
                  <w:ind w:left="720" w:hanging="360"/>
                  <w:jc w:val="both"/>
                </w:pPr>
              </w:pPrChange>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 xml:space="preserve">rozpore </w:t>
            </w:r>
            <w:r w:rsidRPr="007C3E78">
              <w:rPr>
                <w:sz w:val="22"/>
                <w:szCs w:val="22"/>
                <w:lang w:eastAsia="cs-CZ"/>
              </w:rPr>
              <w:lastRenderedPageBreak/>
              <w:t>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10"/>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lastRenderedPageBreak/>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14F033DA" w:rsidR="008F1CFB" w:rsidRPr="007C3E78" w:rsidRDefault="008F1CFB" w:rsidP="00CA3EE6">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 xml:space="preserve">sebe nepredstavuje hodnotu nadlimitnej zákazky, môže byť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 xml:space="preserve">znížená </w:t>
            </w:r>
            <w:r w:rsidRPr="007C3E78">
              <w:rPr>
                <w:sz w:val="22"/>
                <w:szCs w:val="22"/>
                <w:lang w:eastAsia="cs-CZ"/>
              </w:rPr>
              <w:lastRenderedPageBreak/>
              <w:t>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lastRenderedPageBreak/>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2"/>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3CAA4334" w:rsidR="00FB0047" w:rsidRPr="00A91AEF" w:rsidRDefault="00FB0047" w:rsidP="00530D1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530D19">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07D0C772" w14:textId="77777777" w:rsidR="00FB0047" w:rsidRPr="007C3E78" w:rsidRDefault="00FB0047" w:rsidP="00FB0047">
            <w:pPr>
              <w:rPr>
                <w:del w:id="5" w:author="Maroš Varsányi" w:date="2018-04-27T16:38:00Z"/>
                <w:sz w:val="22"/>
                <w:szCs w:val="22"/>
                <w:lang w:eastAsia="cs-CZ"/>
              </w:rPr>
            </w:pPr>
            <w:del w:id="6" w:author="Maroš Varsányi" w:date="2018-04-27T16:38:00Z">
              <w:r w:rsidRPr="007C3E78">
                <w:rPr>
                  <w:sz w:val="22"/>
                  <w:szCs w:val="22"/>
                  <w:lang w:eastAsia="cs-CZ"/>
                </w:rPr>
                <w:delText xml:space="preserve">10 %. </w:delText>
              </w:r>
            </w:del>
          </w:p>
          <w:p w14:paraId="4581DD7F" w14:textId="6F801BE8" w:rsidR="00FB0047" w:rsidRPr="007C3E78" w:rsidRDefault="00FB0047" w:rsidP="00D842D4">
            <w:pPr>
              <w:rPr>
                <w:sz w:val="22"/>
                <w:szCs w:val="22"/>
                <w:lang w:eastAsia="cs-CZ"/>
              </w:rPr>
            </w:pPr>
            <w:del w:id="7" w:author="Maroš Varsányi" w:date="2018-04-27T16:38:00Z">
              <w:r w:rsidRPr="007C3E78">
                <w:rPr>
                  <w:sz w:val="22"/>
                  <w:szCs w:val="22"/>
                  <w:lang w:eastAsia="cs-CZ"/>
                </w:rPr>
                <w:delText>Táto sadzba môže byť znížená na 5 % podľa závažnosti</w:delText>
              </w:r>
            </w:del>
            <w:ins w:id="8" w:author="Maroš Varsányi" w:date="2018-04-27T16:38:00Z">
              <w:r w:rsidRPr="007C3E78">
                <w:rPr>
                  <w:sz w:val="22"/>
                  <w:szCs w:val="22"/>
                  <w:lang w:eastAsia="cs-CZ"/>
                </w:rPr>
                <w:t xml:space="preserve">5 % </w:t>
              </w:r>
            </w:ins>
          </w:p>
        </w:tc>
      </w:tr>
    </w:tbl>
    <w:p w14:paraId="5EAB0D9A" w14:textId="77777777" w:rsidR="00D707FE" w:rsidRDefault="00D707FE">
      <w:pPr>
        <w:spacing w:after="200" w:line="276" w:lineRule="auto"/>
        <w:rPr>
          <w:sz w:val="22"/>
          <w:szCs w:val="22"/>
        </w:rPr>
        <w:sectPr w:rsidR="00D707FE" w:rsidSect="009837BD">
          <w:headerReference w:type="default" r:id="rId11"/>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pPr>
    </w:p>
    <w:p w14:paraId="6A9DE8D8" w14:textId="3413E6A6" w:rsidR="006A6F1A" w:rsidRDefault="006A6F1A">
      <w:pPr>
        <w:spacing w:after="200" w:line="276" w:lineRule="auto"/>
        <w:rPr>
          <w:sz w:val="22"/>
          <w:szCs w:val="22"/>
        </w:rPr>
      </w:pPr>
    </w:p>
    <w:p w14:paraId="161F757A" w14:textId="4FEA84D0" w:rsidR="00907B4A" w:rsidRDefault="00907B4A">
      <w:pPr>
        <w:spacing w:after="200" w:line="276" w:lineRule="auto"/>
        <w:rPr>
          <w:sz w:val="22"/>
          <w:szCs w:val="22"/>
          <w:lang w:eastAsia="cs-CZ"/>
        </w:rPr>
      </w:pPr>
    </w:p>
    <w:p w14:paraId="45BDC467" w14:textId="53EF15AD" w:rsidR="006A6F1A" w:rsidRPr="007C3E78" w:rsidRDefault="006A6F1A" w:rsidP="006A6F1A">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 xml:space="preserve">Všetky percentuálne sadzby sa týkajú prípadov, keď konkrétne porušenie malo alebo mohlo mať vplyv na výsledok verejného obstarávania.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77777777" w:rsidR="006A6F1A" w:rsidRPr="007C3E78" w:rsidRDefault="006A6F1A" w:rsidP="006A6F1A">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77777777" w:rsidR="006A6F1A" w:rsidRPr="007C3E78" w:rsidRDefault="006A6F1A" w:rsidP="006A6F1A">
            <w:pPr>
              <w:jc w:val="center"/>
              <w:rPr>
                <w:sz w:val="22"/>
                <w:szCs w:val="22"/>
                <w:lang w:eastAsia="cs-CZ"/>
              </w:rPr>
            </w:pPr>
            <w:r w:rsidRPr="007C3E78">
              <w:rPr>
                <w:sz w:val="22"/>
                <w:szCs w:val="22"/>
                <w:lang w:eastAsia="cs-CZ"/>
              </w:rPr>
              <w:t>1.</w:t>
            </w:r>
          </w:p>
        </w:tc>
        <w:tc>
          <w:tcPr>
            <w:tcW w:w="3720" w:type="dxa"/>
            <w:shd w:val="clear" w:color="auto" w:fill="auto"/>
          </w:tcPr>
          <w:p w14:paraId="2F7F0349" w14:textId="77777777" w:rsidR="006A6F1A" w:rsidRPr="007C3E78" w:rsidRDefault="006A6F1A" w:rsidP="006A6F1A">
            <w:pPr>
              <w:rPr>
                <w:sz w:val="22"/>
                <w:szCs w:val="22"/>
                <w:lang w:eastAsia="cs-CZ"/>
              </w:rPr>
            </w:pPr>
            <w:r w:rsidRPr="007C3E78">
              <w:rPr>
                <w:sz w:val="22"/>
                <w:szCs w:val="22"/>
                <w:lang w:eastAsia="cs-CZ"/>
              </w:rPr>
              <w:t xml:space="preserve">Nedodržanie postupov zverejňovania zákazky v zmysle zákona o VO </w:t>
            </w:r>
          </w:p>
          <w:p w14:paraId="36ADE63B" w14:textId="77777777" w:rsidR="006A6F1A" w:rsidRPr="007C3E78" w:rsidRDefault="006A6F1A" w:rsidP="006A6F1A">
            <w:pPr>
              <w:rPr>
                <w:sz w:val="22"/>
                <w:szCs w:val="22"/>
                <w:lang w:eastAsia="cs-CZ"/>
              </w:rPr>
            </w:pPr>
          </w:p>
        </w:tc>
        <w:tc>
          <w:tcPr>
            <w:tcW w:w="6379" w:type="dxa"/>
            <w:shd w:val="clear" w:color="auto" w:fill="auto"/>
          </w:tcPr>
          <w:p w14:paraId="48662FB0" w14:textId="77777777" w:rsidR="006A6F1A" w:rsidRPr="007C3E78" w:rsidRDefault="006A6F1A" w:rsidP="006A6F1A">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13404D01" w14:textId="77777777" w:rsidR="006A6F1A" w:rsidRPr="007C3E78" w:rsidRDefault="006A6F1A" w:rsidP="006A6F1A">
            <w:pPr>
              <w:rPr>
                <w:sz w:val="22"/>
                <w:szCs w:val="22"/>
                <w:lang w:eastAsia="cs-CZ"/>
              </w:rPr>
            </w:pPr>
          </w:p>
          <w:p w14:paraId="24D6DF94" w14:textId="20BB75AA" w:rsidR="006A6F1A" w:rsidRPr="007C3E78" w:rsidRDefault="006A6F1A" w:rsidP="006A6F1A">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w:t>
            </w:r>
            <w:del w:id="24" w:author="Maroš Varsányi" w:date="2018-04-27T16:38:00Z">
              <w:r>
                <w:rPr>
                  <w:sz w:val="22"/>
                  <w:szCs w:val="22"/>
                  <w:lang w:eastAsia="cs-CZ"/>
                </w:rPr>
                <w:delText>5</w:delText>
              </w:r>
            </w:del>
            <w:ins w:id="25" w:author="Maroš Varsányi" w:date="2018-04-27T16:38:00Z">
              <w:r w:rsidR="00D842D4">
                <w:rPr>
                  <w:sz w:val="22"/>
                  <w:szCs w:val="22"/>
                  <w:lang w:eastAsia="cs-CZ"/>
                </w:rPr>
                <w:t>1</w:t>
              </w:r>
              <w:r>
                <w:rPr>
                  <w:sz w:val="22"/>
                  <w:szCs w:val="22"/>
                  <w:lang w:eastAsia="cs-CZ"/>
                </w:rPr>
                <w:t>5</w:t>
              </w:r>
            </w:ins>
            <w:r>
              <w:rPr>
                <w:sz w:val="22"/>
                <w:szCs w:val="22"/>
                <w:lang w:eastAsia="cs-CZ"/>
              </w:rPr>
              <w:t xml:space="preserve"> 000 EUR na webovom sídle prijímateľa a nesplnenie si povinnosti zaslať informáciu o tomto zverejnení na 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p>
          <w:p w14:paraId="624BFDCA" w14:textId="77777777" w:rsidR="006A6F1A" w:rsidRPr="007C3E78" w:rsidRDefault="006A6F1A" w:rsidP="006A6F1A">
            <w:pPr>
              <w:jc w:val="both"/>
              <w:rPr>
                <w:sz w:val="22"/>
                <w:szCs w:val="22"/>
                <w:lang w:eastAsia="cs-CZ"/>
              </w:rPr>
            </w:pPr>
          </w:p>
          <w:p w14:paraId="18542419" w14:textId="77777777" w:rsidR="006A6F1A" w:rsidRPr="007C3E78" w:rsidRDefault="006A6F1A" w:rsidP="006A6F1A">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6A6F1A">
            <w:pPr>
              <w:rPr>
                <w:sz w:val="22"/>
                <w:szCs w:val="22"/>
                <w:lang w:eastAsia="cs-CZ"/>
              </w:rPr>
            </w:pPr>
            <w:r w:rsidRPr="007C3E78">
              <w:rPr>
                <w:sz w:val="22"/>
                <w:szCs w:val="22"/>
                <w:lang w:eastAsia="cs-CZ"/>
              </w:rPr>
              <w:t>100 %</w:t>
            </w:r>
          </w:p>
          <w:p w14:paraId="77B9F5F4" w14:textId="77777777" w:rsidR="006A6F1A" w:rsidRPr="007C3E78" w:rsidRDefault="006A6F1A" w:rsidP="006A6F1A">
            <w:pPr>
              <w:rPr>
                <w:sz w:val="22"/>
                <w:szCs w:val="22"/>
                <w:lang w:eastAsia="cs-CZ"/>
              </w:rPr>
            </w:pPr>
          </w:p>
          <w:p w14:paraId="341D7838" w14:textId="77777777" w:rsidR="006A6F1A" w:rsidRDefault="006A6F1A" w:rsidP="006A6F1A">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6A6F1A">
            <w:pPr>
              <w:rPr>
                <w:sz w:val="22"/>
                <w:szCs w:val="22"/>
                <w:lang w:eastAsia="cs-CZ"/>
              </w:rPr>
            </w:pPr>
          </w:p>
          <w:p w14:paraId="4BD1F0BB" w14:textId="77777777" w:rsidR="006A6F1A" w:rsidRPr="00D665F0" w:rsidRDefault="006A6F1A" w:rsidP="006A6F1A">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r w:rsidR="00AD72BB">
              <w:fldChar w:fldCharType="begin"/>
            </w:r>
            <w:r w:rsidR="00AD72BB">
              <w:instrText xml:space="preserve"> HYPERLINK "mailto:zakazkycko@vlada.gov.sk" </w:instrText>
            </w:r>
            <w:r w:rsidR="00AD72BB">
              <w:fldChar w:fldCharType="separate"/>
            </w:r>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r w:rsidR="00AD72BB">
              <w:rPr>
                <w:rStyle w:val="Hypertextovprepojenie"/>
                <w:sz w:val="22"/>
                <w:szCs w:val="22"/>
                <w:lang w:eastAsia="cs-CZ"/>
              </w:rPr>
              <w:fldChar w:fldCharType="end"/>
            </w:r>
            <w:r>
              <w:rPr>
                <w:sz w:val="22"/>
                <w:szCs w:val="22"/>
                <w:lang w:eastAsia="cs-CZ"/>
              </w:rPr>
              <w:t xml:space="preserve"> </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6A6F1A">
            <w:pPr>
              <w:jc w:val="center"/>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6A6F1A">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6A6F1A">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6A6F1A">
            <w:pPr>
              <w:jc w:val="both"/>
              <w:rPr>
                <w:sz w:val="22"/>
                <w:szCs w:val="22"/>
                <w:lang w:eastAsia="cs-CZ"/>
              </w:rPr>
            </w:pPr>
          </w:p>
          <w:p w14:paraId="42BE6B55"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E288681" w14:textId="77777777" w:rsidR="006A6F1A" w:rsidRPr="007C3E78" w:rsidRDefault="006A6F1A" w:rsidP="006A6F1A">
            <w:pPr>
              <w:jc w:val="both"/>
              <w:rPr>
                <w:sz w:val="22"/>
                <w:szCs w:val="22"/>
                <w:lang w:eastAsia="cs-CZ"/>
              </w:rPr>
            </w:pPr>
          </w:p>
          <w:p w14:paraId="13BCC88D"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6A6F1A">
            <w:pPr>
              <w:jc w:val="both"/>
              <w:rPr>
                <w:sz w:val="22"/>
                <w:szCs w:val="22"/>
                <w:lang w:eastAsia="cs-CZ"/>
              </w:rPr>
            </w:pPr>
          </w:p>
          <w:p w14:paraId="125D759E" w14:textId="77777777" w:rsidR="006A6F1A" w:rsidRPr="007C3E78" w:rsidRDefault="006A6F1A" w:rsidP="006A6F1A">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6A6F1A">
            <w:pPr>
              <w:rPr>
                <w:sz w:val="22"/>
                <w:szCs w:val="22"/>
                <w:lang w:eastAsia="cs-CZ"/>
              </w:rPr>
            </w:pPr>
          </w:p>
        </w:tc>
        <w:tc>
          <w:tcPr>
            <w:tcW w:w="3260" w:type="dxa"/>
            <w:shd w:val="clear" w:color="auto" w:fill="auto"/>
          </w:tcPr>
          <w:p w14:paraId="13CE9B65" w14:textId="77777777" w:rsidR="006A6F1A" w:rsidRPr="007C3E78" w:rsidRDefault="006A6F1A" w:rsidP="006A6F1A">
            <w:pPr>
              <w:rPr>
                <w:sz w:val="22"/>
                <w:szCs w:val="22"/>
                <w:lang w:eastAsia="cs-CZ"/>
              </w:rPr>
            </w:pPr>
            <w:r w:rsidRPr="007C3E78">
              <w:rPr>
                <w:sz w:val="22"/>
                <w:szCs w:val="22"/>
                <w:lang w:eastAsia="cs-CZ"/>
              </w:rPr>
              <w:t>100 %  - vzťahuje sa na každú z rozdelených zákaziek</w:t>
            </w:r>
          </w:p>
          <w:p w14:paraId="782C29CF" w14:textId="77777777" w:rsidR="006A6F1A" w:rsidRPr="007C3E78" w:rsidRDefault="006A6F1A" w:rsidP="006A6F1A">
            <w:pPr>
              <w:rPr>
                <w:sz w:val="22"/>
                <w:szCs w:val="22"/>
                <w:lang w:eastAsia="cs-CZ"/>
              </w:rPr>
            </w:pPr>
          </w:p>
          <w:p w14:paraId="514CEC46" w14:textId="77777777" w:rsidR="006A6F1A" w:rsidRPr="007C3E78" w:rsidRDefault="006A6F1A" w:rsidP="006A6F1A">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6A6F1A">
            <w:pPr>
              <w:rPr>
                <w:sz w:val="22"/>
                <w:szCs w:val="22"/>
                <w:lang w:eastAsia="cs-CZ"/>
              </w:rPr>
            </w:pPr>
          </w:p>
          <w:p w14:paraId="1EFFFA04" w14:textId="77777777" w:rsidR="006A6F1A" w:rsidRPr="007C3E78" w:rsidRDefault="006A6F1A" w:rsidP="006A6F1A">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6A6F1A">
            <w:pPr>
              <w:rPr>
                <w:sz w:val="22"/>
                <w:szCs w:val="22"/>
                <w:lang w:eastAsia="cs-CZ"/>
              </w:rPr>
            </w:pPr>
          </w:p>
          <w:p w14:paraId="40842603" w14:textId="77777777" w:rsidR="006A6F1A" w:rsidRPr="007C3E78" w:rsidRDefault="006A6F1A" w:rsidP="006A6F1A">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6A6F1A">
            <w:pPr>
              <w:jc w:val="center"/>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6A6F1A">
            <w:pPr>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6A6F1A">
            <w:pPr>
              <w:rPr>
                <w:sz w:val="22"/>
                <w:szCs w:val="22"/>
                <w:lang w:eastAsia="cs-CZ"/>
              </w:rPr>
            </w:pPr>
          </w:p>
          <w:p w14:paraId="5B00C8B9" w14:textId="77777777" w:rsidR="006A6F1A" w:rsidRPr="007C3E78" w:rsidRDefault="006A6F1A" w:rsidP="006A6F1A">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6A6F1A">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6A6F1A">
            <w:pPr>
              <w:jc w:val="both"/>
              <w:rPr>
                <w:sz w:val="22"/>
                <w:szCs w:val="22"/>
                <w:lang w:eastAsia="cs-CZ"/>
              </w:rPr>
            </w:pPr>
          </w:p>
          <w:p w14:paraId="3C2E9FFE"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6A6F1A">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6A6F1A">
            <w:pPr>
              <w:rPr>
                <w:sz w:val="22"/>
                <w:szCs w:val="22"/>
                <w:lang w:eastAsia="cs-CZ"/>
              </w:rPr>
            </w:pPr>
          </w:p>
          <w:p w14:paraId="04B27A0B" w14:textId="77777777" w:rsidR="006A6F1A" w:rsidRPr="007C3E78" w:rsidRDefault="006A6F1A" w:rsidP="006A6F1A">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6A6F1A">
            <w:pPr>
              <w:rPr>
                <w:sz w:val="22"/>
                <w:szCs w:val="22"/>
                <w:lang w:eastAsia="cs-CZ"/>
              </w:rPr>
            </w:pPr>
          </w:p>
          <w:p w14:paraId="0C4BC0C9" w14:textId="77777777" w:rsidR="006A6F1A" w:rsidRPr="007C3E78" w:rsidRDefault="006A6F1A" w:rsidP="006A6F1A">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6A6F1A">
            <w:pPr>
              <w:jc w:val="center"/>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6A6F1A">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6A6F1A">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6A6F1A">
            <w:pPr>
              <w:jc w:val="both"/>
              <w:rPr>
                <w:sz w:val="22"/>
                <w:szCs w:val="22"/>
                <w:lang w:eastAsia="cs-CZ"/>
              </w:rPr>
            </w:pPr>
          </w:p>
          <w:p w14:paraId="08DBCCB9" w14:textId="77777777" w:rsidR="006A6F1A" w:rsidRPr="007C3E78" w:rsidRDefault="006A6F1A" w:rsidP="006A6F1A">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6A6F1A">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6A6F1A">
            <w:pPr>
              <w:rPr>
                <w:sz w:val="22"/>
                <w:szCs w:val="22"/>
                <w:lang w:eastAsia="cs-CZ"/>
              </w:rPr>
            </w:pPr>
          </w:p>
          <w:p w14:paraId="6E33754F" w14:textId="77777777" w:rsidR="006A6F1A" w:rsidRPr="007C3E78" w:rsidRDefault="006A6F1A" w:rsidP="006A6F1A">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6A6F1A">
            <w:pPr>
              <w:rPr>
                <w:sz w:val="22"/>
                <w:szCs w:val="22"/>
                <w:lang w:eastAsia="cs-CZ"/>
              </w:rPr>
            </w:pPr>
          </w:p>
          <w:p w14:paraId="72762297" w14:textId="77777777" w:rsidR="006A6F1A" w:rsidRPr="007C3E78" w:rsidRDefault="006A6F1A" w:rsidP="006A6F1A">
            <w:pPr>
              <w:rPr>
                <w:sz w:val="22"/>
                <w:szCs w:val="22"/>
                <w:lang w:eastAsia="cs-CZ"/>
              </w:rPr>
            </w:pPr>
            <w:r w:rsidRPr="007C3E78">
              <w:rPr>
                <w:sz w:val="22"/>
                <w:szCs w:val="22"/>
                <w:lang w:eastAsia="cs-CZ"/>
              </w:rPr>
              <w:t xml:space="preserve">5 % v prípade, ak lehota na prijímanie žiadostí o súťažné podklady je menej ako 80 % </w:t>
            </w:r>
            <w:r w:rsidRPr="007C3E78">
              <w:rPr>
                <w:sz w:val="22"/>
                <w:szCs w:val="22"/>
                <w:lang w:eastAsia="cs-CZ"/>
              </w:rPr>
              <w:lastRenderedPageBreak/>
              <w:t>lehoty na predloženie ponúk (v súlade s príslušnými ustanoveniami)</w:t>
            </w:r>
            <w:r>
              <w:rPr>
                <w:sz w:val="22"/>
                <w:szCs w:val="22"/>
                <w:lang w:eastAsia="cs-CZ"/>
              </w:rPr>
              <w:t>.</w:t>
            </w:r>
          </w:p>
          <w:p w14:paraId="3919EB19" w14:textId="77777777" w:rsidR="006A6F1A" w:rsidRPr="007C3E78" w:rsidRDefault="006A6F1A" w:rsidP="006A6F1A">
            <w:pPr>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6A6F1A">
            <w:pPr>
              <w:jc w:val="center"/>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6A6F1A">
            <w:pPr>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6A6F1A">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6A6F1A">
            <w:pPr>
              <w:rPr>
                <w:sz w:val="22"/>
                <w:szCs w:val="22"/>
                <w:lang w:eastAsia="cs-CZ"/>
              </w:rPr>
            </w:pPr>
            <w:r w:rsidRPr="007C3E78">
              <w:rPr>
                <w:sz w:val="22"/>
                <w:szCs w:val="22"/>
                <w:lang w:eastAsia="cs-CZ"/>
              </w:rPr>
              <w:t xml:space="preserve">10 % </w:t>
            </w:r>
          </w:p>
          <w:p w14:paraId="2D4177C5" w14:textId="77777777" w:rsidR="006A6F1A" w:rsidRPr="007C3E78" w:rsidRDefault="006A6F1A" w:rsidP="006A6F1A">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6A6F1A">
            <w:pPr>
              <w:jc w:val="center"/>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6A6F1A">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6A6F1A">
            <w:pPr>
              <w:rPr>
                <w:sz w:val="22"/>
                <w:szCs w:val="22"/>
                <w:lang w:eastAsia="cs-CZ"/>
              </w:rPr>
            </w:pPr>
            <w:r w:rsidRPr="007C3E78">
              <w:rPr>
                <w:sz w:val="22"/>
                <w:szCs w:val="22"/>
                <w:lang w:eastAsia="cs-CZ"/>
              </w:rPr>
              <w:t>25 %</w:t>
            </w:r>
          </w:p>
          <w:p w14:paraId="166DDF97" w14:textId="77777777" w:rsidR="006A6F1A" w:rsidRPr="007C3E78" w:rsidRDefault="006A6F1A" w:rsidP="006A6F1A">
            <w:pPr>
              <w:rPr>
                <w:sz w:val="22"/>
                <w:szCs w:val="22"/>
                <w:lang w:eastAsia="cs-CZ"/>
              </w:rPr>
            </w:pPr>
          </w:p>
          <w:p w14:paraId="1027607A"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6A6F1A">
            <w:pPr>
              <w:jc w:val="center"/>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6A6F1A">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6A6F1A">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6A6F1A">
            <w:pPr>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6A6F1A">
            <w:pPr>
              <w:jc w:val="center"/>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6A6F1A">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6A6F1A">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6A6F1A">
            <w:pPr>
              <w:rPr>
                <w:sz w:val="22"/>
                <w:szCs w:val="22"/>
                <w:lang w:eastAsia="cs-CZ"/>
              </w:rPr>
            </w:pPr>
            <w:r w:rsidRPr="007C3E78">
              <w:rPr>
                <w:sz w:val="22"/>
                <w:szCs w:val="22"/>
                <w:lang w:eastAsia="cs-CZ"/>
              </w:rPr>
              <w:t>100 %</w:t>
            </w:r>
          </w:p>
          <w:p w14:paraId="3515CC58" w14:textId="77777777" w:rsidR="006A6F1A" w:rsidRPr="007C3E78" w:rsidRDefault="006A6F1A" w:rsidP="006A6F1A">
            <w:pPr>
              <w:rPr>
                <w:sz w:val="22"/>
                <w:szCs w:val="22"/>
                <w:lang w:eastAsia="cs-CZ"/>
              </w:rPr>
            </w:pPr>
          </w:p>
          <w:p w14:paraId="204D20CA" w14:textId="77777777" w:rsidR="006A6F1A" w:rsidRPr="007C3E78" w:rsidRDefault="006A6F1A" w:rsidP="006A6F1A">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6A6F1A">
            <w:pPr>
              <w:jc w:val="center"/>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6A6F1A">
            <w:pPr>
              <w:rPr>
                <w:sz w:val="22"/>
                <w:szCs w:val="22"/>
                <w:lang w:eastAsia="cs-CZ"/>
              </w:rPr>
            </w:pPr>
            <w:r w:rsidRPr="007C3E78">
              <w:rPr>
                <w:sz w:val="22"/>
                <w:szCs w:val="22"/>
                <w:lang w:eastAsia="cs-CZ"/>
              </w:rPr>
              <w:t>Neurčenie:</w:t>
            </w:r>
          </w:p>
          <w:p w14:paraId="56CE17F8"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p>
        </w:tc>
        <w:tc>
          <w:tcPr>
            <w:tcW w:w="6379" w:type="dxa"/>
            <w:shd w:val="clear" w:color="auto" w:fill="auto"/>
          </w:tcPr>
          <w:p w14:paraId="64309F1C" w14:textId="77777777" w:rsidR="006A6F1A" w:rsidRPr="007C3E78" w:rsidRDefault="006A6F1A" w:rsidP="006A6F1A">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w:t>
            </w:r>
            <w:r w:rsidRPr="007C3E78">
              <w:rPr>
                <w:sz w:val="22"/>
                <w:szCs w:val="22"/>
                <w:lang w:eastAsia="cs-CZ"/>
              </w:rPr>
              <w:lastRenderedPageBreak/>
              <w:t>resp. pravidlá uplatnenia kritérií sú upravené nedostatočne, neurčito a pod.</w:t>
            </w:r>
          </w:p>
        </w:tc>
        <w:tc>
          <w:tcPr>
            <w:tcW w:w="3260" w:type="dxa"/>
            <w:shd w:val="clear" w:color="auto" w:fill="auto"/>
          </w:tcPr>
          <w:p w14:paraId="3854E68A" w14:textId="77777777" w:rsidR="006A6F1A" w:rsidRPr="007C3E78" w:rsidRDefault="006A6F1A" w:rsidP="006A6F1A">
            <w:pPr>
              <w:rPr>
                <w:sz w:val="22"/>
                <w:szCs w:val="22"/>
                <w:lang w:eastAsia="cs-CZ"/>
              </w:rPr>
            </w:pPr>
            <w:r w:rsidRPr="007C3E78">
              <w:rPr>
                <w:sz w:val="22"/>
                <w:szCs w:val="22"/>
                <w:lang w:eastAsia="cs-CZ"/>
              </w:rPr>
              <w:lastRenderedPageBreak/>
              <w:t>25 %</w:t>
            </w:r>
          </w:p>
          <w:p w14:paraId="2C1D0F28" w14:textId="77777777" w:rsidR="006A6F1A" w:rsidRPr="007C3E78" w:rsidRDefault="006A6F1A" w:rsidP="006A6F1A">
            <w:pPr>
              <w:rPr>
                <w:sz w:val="22"/>
                <w:szCs w:val="22"/>
                <w:lang w:eastAsia="cs-CZ"/>
              </w:rPr>
            </w:pPr>
          </w:p>
          <w:p w14:paraId="71DB2EE5" w14:textId="77777777" w:rsidR="006A6F1A" w:rsidRPr="007C3E78" w:rsidRDefault="006A6F1A" w:rsidP="006A6F1A">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w:t>
            </w:r>
            <w:r w:rsidRPr="007C3E78">
              <w:rPr>
                <w:sz w:val="22"/>
                <w:szCs w:val="22"/>
                <w:lang w:eastAsia="cs-CZ"/>
              </w:rPr>
              <w:lastRenderedPageBreak/>
              <w:t>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6A6F1A">
            <w:pPr>
              <w:jc w:val="center"/>
              <w:rPr>
                <w:sz w:val="22"/>
                <w:szCs w:val="22"/>
                <w:lang w:eastAsia="cs-CZ"/>
              </w:rPr>
            </w:pPr>
            <w:r>
              <w:rPr>
                <w:sz w:val="22"/>
                <w:szCs w:val="22"/>
                <w:lang w:eastAsia="cs-CZ"/>
              </w:rPr>
              <w:lastRenderedPageBreak/>
              <w:t>10</w:t>
            </w:r>
          </w:p>
        </w:tc>
        <w:tc>
          <w:tcPr>
            <w:tcW w:w="3720" w:type="dxa"/>
            <w:shd w:val="clear" w:color="auto" w:fill="auto"/>
          </w:tcPr>
          <w:p w14:paraId="10639F26" w14:textId="77777777" w:rsidR="006A6F1A" w:rsidRPr="007C3E78" w:rsidRDefault="006A6F1A" w:rsidP="006A6F1A">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6A6F1A">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6A6F1A">
            <w:pPr>
              <w:rPr>
                <w:sz w:val="22"/>
                <w:szCs w:val="22"/>
                <w:lang w:eastAsia="cs-CZ"/>
              </w:rPr>
            </w:pPr>
            <w:r w:rsidRPr="007C3E78">
              <w:rPr>
                <w:sz w:val="22"/>
                <w:szCs w:val="22"/>
                <w:lang w:eastAsia="cs-CZ"/>
              </w:rPr>
              <w:t>25 %</w:t>
            </w:r>
          </w:p>
          <w:p w14:paraId="4D8286BF" w14:textId="77777777" w:rsidR="006A6F1A" w:rsidRPr="007C3E78" w:rsidRDefault="006A6F1A" w:rsidP="006A6F1A">
            <w:pPr>
              <w:rPr>
                <w:sz w:val="22"/>
                <w:szCs w:val="22"/>
                <w:lang w:eastAsia="cs-CZ"/>
              </w:rPr>
            </w:pPr>
          </w:p>
          <w:p w14:paraId="23782B6C"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6A6F1A">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6A6F1A">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6A6F1A">
            <w:pPr>
              <w:rPr>
                <w:sz w:val="22"/>
                <w:szCs w:val="22"/>
                <w:lang w:eastAsia="cs-CZ"/>
              </w:rPr>
            </w:pPr>
            <w:r w:rsidRPr="007C3E78">
              <w:rPr>
                <w:sz w:val="22"/>
                <w:szCs w:val="22"/>
                <w:lang w:eastAsia="cs-CZ"/>
              </w:rPr>
              <w:t>25 %</w:t>
            </w:r>
          </w:p>
          <w:p w14:paraId="481A058F" w14:textId="77777777" w:rsidR="006A6F1A" w:rsidRPr="007C3E78" w:rsidRDefault="006A6F1A" w:rsidP="006A6F1A">
            <w:pPr>
              <w:rPr>
                <w:sz w:val="22"/>
                <w:szCs w:val="22"/>
                <w:lang w:eastAsia="cs-CZ"/>
              </w:rPr>
            </w:pPr>
          </w:p>
          <w:p w14:paraId="29541EDC"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6A6F1A">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6A6F1A">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6A6F1A">
            <w:pPr>
              <w:rPr>
                <w:sz w:val="22"/>
                <w:szCs w:val="22"/>
                <w:lang w:eastAsia="cs-CZ"/>
              </w:rPr>
            </w:pPr>
            <w:r w:rsidRPr="007C3E78">
              <w:rPr>
                <w:sz w:val="22"/>
                <w:szCs w:val="22"/>
                <w:lang w:eastAsia="cs-CZ"/>
              </w:rPr>
              <w:t>25 %</w:t>
            </w:r>
          </w:p>
          <w:p w14:paraId="53B0607B" w14:textId="77777777" w:rsidR="006A6F1A" w:rsidRPr="007C3E78" w:rsidRDefault="006A6F1A" w:rsidP="006A6F1A">
            <w:pPr>
              <w:rPr>
                <w:sz w:val="22"/>
                <w:szCs w:val="22"/>
                <w:lang w:eastAsia="cs-CZ"/>
              </w:rPr>
            </w:pPr>
          </w:p>
          <w:p w14:paraId="307242E6"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6A6F1A">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6A6F1A">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6A6F1A">
            <w:pPr>
              <w:rPr>
                <w:sz w:val="22"/>
                <w:szCs w:val="22"/>
                <w:lang w:eastAsia="cs-CZ"/>
              </w:rPr>
            </w:pPr>
            <w:r w:rsidRPr="007C3E78">
              <w:rPr>
                <w:sz w:val="22"/>
                <w:szCs w:val="22"/>
                <w:lang w:eastAsia="cs-CZ"/>
              </w:rPr>
              <w:t>10 %</w:t>
            </w:r>
          </w:p>
          <w:p w14:paraId="3A0C13B3" w14:textId="77777777" w:rsidR="006A6F1A" w:rsidRPr="007C3E78" w:rsidRDefault="006A6F1A" w:rsidP="006A6F1A">
            <w:pPr>
              <w:rPr>
                <w:sz w:val="22"/>
                <w:szCs w:val="22"/>
                <w:lang w:eastAsia="cs-CZ"/>
              </w:rPr>
            </w:pPr>
          </w:p>
          <w:p w14:paraId="7C5C9F54" w14:textId="77777777" w:rsidR="006A6F1A" w:rsidRPr="007C3E78" w:rsidRDefault="006A6F1A" w:rsidP="006A6F1A">
            <w:pPr>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6A6F1A">
            <w:pPr>
              <w:rPr>
                <w:sz w:val="22"/>
                <w:szCs w:val="22"/>
                <w:lang w:eastAsia="cs-CZ"/>
              </w:rPr>
            </w:pPr>
          </w:p>
          <w:p w14:paraId="6466D586" w14:textId="77777777" w:rsidR="006A6F1A" w:rsidRPr="007C3E78" w:rsidRDefault="006A6F1A" w:rsidP="006A6F1A">
            <w:pPr>
              <w:rPr>
                <w:sz w:val="22"/>
                <w:szCs w:val="22"/>
                <w:lang w:eastAsia="cs-CZ"/>
              </w:rPr>
            </w:pPr>
            <w:r w:rsidRPr="007C3E78">
              <w:rPr>
                <w:sz w:val="22"/>
                <w:szCs w:val="22"/>
                <w:lang w:eastAsia="cs-CZ"/>
              </w:rPr>
              <w:t xml:space="preserve">V prípade zrealizovaných prác, ktoré neboli </w:t>
            </w:r>
            <w:r>
              <w:rPr>
                <w:sz w:val="22"/>
                <w:szCs w:val="22"/>
                <w:lang w:eastAsia="cs-CZ"/>
              </w:rPr>
              <w:t xml:space="preserve">súčasťou opisu </w:t>
            </w:r>
            <w:r>
              <w:rPr>
                <w:sz w:val="22"/>
                <w:szCs w:val="22"/>
                <w:lang w:eastAsia="cs-CZ"/>
              </w:rPr>
              <w:lastRenderedPageBreak/>
              <w:t>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6A6F1A">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22F62E6B" w14:textId="77777777" w:rsidR="006A6F1A" w:rsidRPr="007C3E78" w:rsidRDefault="006A6F1A" w:rsidP="006A6F1A">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95F87ED" w14:textId="529DC144" w:rsidR="006A6F1A" w:rsidRPr="007C3E78" w:rsidRDefault="006A6F1A" w:rsidP="00CA10DE">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del w:id="26" w:author="Maroš Varsányi" w:date="2018-04-27T16:38:00Z">
              <w:r w:rsidRPr="003858EE">
                <w:rPr>
                  <w:sz w:val="22"/>
                  <w:szCs w:val="22"/>
                </w:rPr>
                <w:delText>.</w:delText>
              </w:r>
            </w:del>
            <w:ins w:id="27" w:author="Maroš Varsányi" w:date="2018-04-27T16:38:00Z">
              <w:r w:rsidR="00344416">
                <w:rPr>
                  <w:sz w:val="22"/>
                  <w:szCs w:val="22"/>
                </w:rPr>
                <w:t xml:space="preserve"> </w:t>
              </w:r>
              <w:r w:rsidR="00CA10DE">
                <w:rPr>
                  <w:sz w:val="22"/>
                  <w:szCs w:val="22"/>
                </w:rPr>
                <w:t>(vzťahuje sa na verejné obstarávanie vyhlásené do 1.11.2017)</w:t>
              </w:r>
              <w:r w:rsidRPr="003858EE">
                <w:rPr>
                  <w:sz w:val="22"/>
                  <w:szCs w:val="22"/>
                </w:rPr>
                <w:t>.</w:t>
              </w:r>
              <w:r w:rsidR="00CA10DE">
                <w:rPr>
                  <w:sz w:val="22"/>
                  <w:szCs w:val="22"/>
                </w:rPr>
                <w:t xml:space="preserve"> </w:t>
              </w:r>
            </w:ins>
          </w:p>
        </w:tc>
        <w:tc>
          <w:tcPr>
            <w:tcW w:w="3260" w:type="dxa"/>
            <w:tcBorders>
              <w:bottom w:val="single" w:sz="4" w:space="0" w:color="auto"/>
            </w:tcBorders>
            <w:shd w:val="clear" w:color="auto" w:fill="auto"/>
          </w:tcPr>
          <w:p w14:paraId="40EE6CC2" w14:textId="77777777" w:rsidR="006A6F1A" w:rsidRPr="007C3E78" w:rsidRDefault="006A6F1A" w:rsidP="006A6F1A">
            <w:pPr>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6A6F1A">
            <w:pPr>
              <w:rPr>
                <w:sz w:val="22"/>
                <w:szCs w:val="22"/>
                <w:lang w:eastAsia="cs-CZ"/>
              </w:rPr>
            </w:pPr>
          </w:p>
        </w:tc>
      </w:tr>
      <w:tr w:rsidR="006A6F1A" w:rsidRPr="007C3E78" w14:paraId="773B7273" w14:textId="77777777" w:rsidTr="006A6F1A">
        <w:tc>
          <w:tcPr>
            <w:tcW w:w="14034" w:type="dxa"/>
            <w:gridSpan w:val="4"/>
            <w:shd w:val="clear" w:color="auto" w:fill="BFBFBF" w:themeFill="background1" w:themeFillShade="BF"/>
            <w:vAlign w:val="center"/>
          </w:tcPr>
          <w:p w14:paraId="42D4C2A1" w14:textId="77777777" w:rsidR="006A6F1A" w:rsidRPr="007C3E78" w:rsidRDefault="006A6F1A" w:rsidP="006A6F1A">
            <w:pPr>
              <w:jc w:val="center"/>
              <w:rPr>
                <w:sz w:val="22"/>
                <w:szCs w:val="22"/>
                <w:lang w:eastAsia="cs-CZ"/>
              </w:rPr>
            </w:pPr>
            <w:r w:rsidRPr="007C3E78">
              <w:rPr>
                <w:b/>
                <w:sz w:val="22"/>
                <w:szCs w:val="22"/>
                <w:lang w:eastAsia="cs-CZ"/>
              </w:rPr>
              <w:t>Vyhodnocovanie súťaže</w:t>
            </w:r>
          </w:p>
        </w:tc>
      </w:tr>
      <w:tr w:rsidR="006A6F1A" w:rsidRPr="007C3E78" w14:paraId="4B06008F" w14:textId="77777777" w:rsidTr="006A6F1A">
        <w:tc>
          <w:tcPr>
            <w:tcW w:w="675" w:type="dxa"/>
            <w:shd w:val="clear" w:color="auto" w:fill="auto"/>
            <w:vAlign w:val="center"/>
          </w:tcPr>
          <w:p w14:paraId="3EA2AF6C"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02308FA4" w14:textId="77777777" w:rsidR="006A6F1A" w:rsidRPr="007C3E78" w:rsidRDefault="006A6F1A" w:rsidP="006A6F1A">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6A6F1A" w:rsidRPr="007C3E78" w:rsidRDefault="006A6F1A" w:rsidP="006A6F1A">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6A6F1A" w:rsidRPr="007C3E78" w:rsidRDefault="006A6F1A" w:rsidP="006A6F1A">
            <w:pPr>
              <w:rPr>
                <w:sz w:val="22"/>
                <w:szCs w:val="22"/>
                <w:lang w:eastAsia="cs-CZ"/>
              </w:rPr>
            </w:pPr>
            <w:r w:rsidRPr="007C3E78">
              <w:rPr>
                <w:sz w:val="22"/>
                <w:szCs w:val="22"/>
                <w:lang w:eastAsia="cs-CZ"/>
              </w:rPr>
              <w:t>25 %</w:t>
            </w:r>
          </w:p>
          <w:p w14:paraId="3F3C3551" w14:textId="77777777" w:rsidR="006A6F1A" w:rsidRPr="007C3E78" w:rsidRDefault="006A6F1A" w:rsidP="006A6F1A">
            <w:pPr>
              <w:rPr>
                <w:sz w:val="22"/>
                <w:szCs w:val="22"/>
                <w:lang w:eastAsia="cs-CZ"/>
              </w:rPr>
            </w:pPr>
          </w:p>
          <w:p w14:paraId="03D63042"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321F30BD" w14:textId="77777777" w:rsidTr="006A6F1A">
        <w:tc>
          <w:tcPr>
            <w:tcW w:w="675" w:type="dxa"/>
            <w:shd w:val="clear" w:color="auto" w:fill="auto"/>
            <w:vAlign w:val="center"/>
          </w:tcPr>
          <w:p w14:paraId="40504AB6"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634EFD02" w14:textId="77777777" w:rsidR="006A6F1A" w:rsidRPr="007C3E78" w:rsidRDefault="006A6F1A" w:rsidP="006A6F1A">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6A6F1A" w:rsidRPr="007C3E78" w:rsidRDefault="006A6F1A" w:rsidP="006A6F1A">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6A6F1A" w:rsidRPr="007C3E78" w:rsidRDefault="006A6F1A" w:rsidP="006A6F1A">
            <w:pPr>
              <w:rPr>
                <w:sz w:val="22"/>
                <w:szCs w:val="22"/>
                <w:lang w:eastAsia="cs-CZ"/>
              </w:rPr>
            </w:pPr>
            <w:r w:rsidRPr="007C3E78">
              <w:rPr>
                <w:sz w:val="22"/>
                <w:szCs w:val="22"/>
                <w:lang w:eastAsia="cs-CZ"/>
              </w:rPr>
              <w:t>25 %</w:t>
            </w:r>
          </w:p>
          <w:p w14:paraId="3F820001" w14:textId="77777777" w:rsidR="006A6F1A" w:rsidRPr="007C3E78" w:rsidRDefault="006A6F1A" w:rsidP="006A6F1A">
            <w:pPr>
              <w:rPr>
                <w:sz w:val="22"/>
                <w:szCs w:val="22"/>
                <w:lang w:eastAsia="cs-CZ"/>
              </w:rPr>
            </w:pPr>
          </w:p>
          <w:p w14:paraId="7946F483"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0E6FAAFC" w14:textId="77777777" w:rsidTr="006A6F1A">
        <w:tc>
          <w:tcPr>
            <w:tcW w:w="675" w:type="dxa"/>
            <w:shd w:val="clear" w:color="auto" w:fill="auto"/>
            <w:vAlign w:val="center"/>
          </w:tcPr>
          <w:p w14:paraId="719D92E8"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19BCBA" w14:textId="77777777" w:rsidR="006A6F1A" w:rsidRPr="007C3E78" w:rsidRDefault="006A6F1A" w:rsidP="006A6F1A">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6A6F1A" w:rsidRPr="007C3E78" w:rsidRDefault="006A6F1A" w:rsidP="006A6F1A">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6A6F1A" w:rsidRPr="007C3E78" w:rsidRDefault="006A6F1A" w:rsidP="006A6F1A">
            <w:pPr>
              <w:jc w:val="both"/>
              <w:rPr>
                <w:sz w:val="22"/>
                <w:szCs w:val="22"/>
                <w:lang w:eastAsia="cs-CZ"/>
              </w:rPr>
            </w:pPr>
          </w:p>
          <w:p w14:paraId="2819B7C0" w14:textId="77777777" w:rsidR="006A6F1A" w:rsidRPr="007C3E78" w:rsidRDefault="006A6F1A" w:rsidP="006A6F1A">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6A6F1A" w:rsidRPr="007C3E78" w:rsidRDefault="006A6F1A" w:rsidP="006A6F1A">
            <w:pPr>
              <w:rPr>
                <w:sz w:val="22"/>
                <w:szCs w:val="22"/>
                <w:lang w:eastAsia="cs-CZ"/>
              </w:rPr>
            </w:pPr>
            <w:r w:rsidRPr="007C3E78">
              <w:rPr>
                <w:sz w:val="22"/>
                <w:szCs w:val="22"/>
                <w:lang w:eastAsia="cs-CZ"/>
              </w:rPr>
              <w:t>25 %</w:t>
            </w:r>
          </w:p>
          <w:p w14:paraId="24C0EBB7" w14:textId="77777777" w:rsidR="006A6F1A" w:rsidRPr="007C3E78" w:rsidRDefault="006A6F1A" w:rsidP="006A6F1A">
            <w:pPr>
              <w:rPr>
                <w:sz w:val="22"/>
                <w:szCs w:val="22"/>
                <w:lang w:eastAsia="cs-CZ"/>
              </w:rPr>
            </w:pPr>
          </w:p>
          <w:p w14:paraId="181F93A4"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685E3EAB" w14:textId="77777777" w:rsidTr="006A6F1A">
        <w:tc>
          <w:tcPr>
            <w:tcW w:w="675" w:type="dxa"/>
            <w:shd w:val="clear" w:color="auto" w:fill="auto"/>
            <w:vAlign w:val="center"/>
          </w:tcPr>
          <w:p w14:paraId="6CFF460F" w14:textId="77777777" w:rsidR="006A6F1A" w:rsidRPr="007C3E78" w:rsidRDefault="006A6F1A" w:rsidP="006A6F1A">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182F965A" w14:textId="77777777" w:rsidR="006A6F1A" w:rsidRPr="007C3E78" w:rsidRDefault="006A6F1A" w:rsidP="006A6F1A">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6A6F1A" w:rsidRPr="007C3E78" w:rsidRDefault="006A6F1A" w:rsidP="006A6F1A">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6A6F1A" w:rsidRPr="007C3E78" w:rsidRDefault="006A6F1A" w:rsidP="006A6F1A">
            <w:pPr>
              <w:jc w:val="both"/>
              <w:rPr>
                <w:sz w:val="22"/>
                <w:szCs w:val="22"/>
                <w:lang w:eastAsia="cs-CZ"/>
              </w:rPr>
            </w:pPr>
          </w:p>
          <w:p w14:paraId="01B5A8F5" w14:textId="77777777" w:rsidR="006A6F1A" w:rsidRPr="007C3E78" w:rsidRDefault="006A6F1A" w:rsidP="006A6F1A">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6A6F1A" w:rsidRPr="007C3E78" w:rsidRDefault="006A6F1A" w:rsidP="006A6F1A">
            <w:pPr>
              <w:jc w:val="both"/>
              <w:rPr>
                <w:sz w:val="22"/>
                <w:szCs w:val="22"/>
                <w:lang w:eastAsia="cs-CZ"/>
              </w:rPr>
            </w:pPr>
          </w:p>
          <w:p w14:paraId="1BD9E87E" w14:textId="77777777" w:rsidR="006A6F1A" w:rsidRPr="007C3E78" w:rsidRDefault="006A6F1A" w:rsidP="006A6F1A">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6A6F1A" w:rsidRPr="007C3E78" w:rsidRDefault="006A6F1A" w:rsidP="006A6F1A">
            <w:pPr>
              <w:jc w:val="both"/>
              <w:rPr>
                <w:sz w:val="22"/>
                <w:szCs w:val="22"/>
                <w:lang w:eastAsia="cs-CZ"/>
              </w:rPr>
            </w:pPr>
          </w:p>
          <w:p w14:paraId="7F99090D" w14:textId="77777777" w:rsidR="006A6F1A" w:rsidRPr="007C3E78" w:rsidRDefault="006A6F1A" w:rsidP="006A6F1A">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6A6F1A" w:rsidRPr="007C3E78" w:rsidRDefault="006A6F1A" w:rsidP="006A6F1A">
            <w:pPr>
              <w:jc w:val="both"/>
              <w:rPr>
                <w:sz w:val="22"/>
                <w:szCs w:val="22"/>
                <w:lang w:eastAsia="cs-CZ"/>
              </w:rPr>
            </w:pPr>
          </w:p>
          <w:p w14:paraId="09968E01"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6A6F1A" w:rsidRPr="007C3E78" w:rsidRDefault="006A6F1A" w:rsidP="006A6F1A">
            <w:pPr>
              <w:rPr>
                <w:sz w:val="22"/>
                <w:szCs w:val="22"/>
                <w:lang w:eastAsia="cs-CZ"/>
              </w:rPr>
            </w:pPr>
            <w:r w:rsidRPr="007C3E78">
              <w:rPr>
                <w:sz w:val="22"/>
                <w:szCs w:val="22"/>
                <w:lang w:eastAsia="cs-CZ"/>
              </w:rPr>
              <w:t>25 %</w:t>
            </w:r>
          </w:p>
          <w:p w14:paraId="75FCC994" w14:textId="77777777" w:rsidR="006A6F1A" w:rsidRPr="007C3E78" w:rsidRDefault="006A6F1A" w:rsidP="006A6F1A">
            <w:pPr>
              <w:rPr>
                <w:sz w:val="22"/>
                <w:szCs w:val="22"/>
                <w:lang w:eastAsia="cs-CZ"/>
              </w:rPr>
            </w:pPr>
          </w:p>
          <w:p w14:paraId="7DCE2494"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3CEE548A" w14:textId="77777777" w:rsidTr="006A6F1A">
        <w:tc>
          <w:tcPr>
            <w:tcW w:w="675" w:type="dxa"/>
            <w:shd w:val="clear" w:color="auto" w:fill="auto"/>
            <w:vAlign w:val="center"/>
          </w:tcPr>
          <w:p w14:paraId="02971E89"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7A7B1D45" w14:textId="77777777" w:rsidR="006A6F1A" w:rsidRPr="007C3E78" w:rsidRDefault="006A6F1A" w:rsidP="006A6F1A">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6A6F1A" w:rsidRPr="007C3E78" w:rsidRDefault="006A6F1A" w:rsidP="006A6F1A">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6A6F1A" w:rsidRPr="007C3E78" w:rsidRDefault="006A6F1A" w:rsidP="006A6F1A">
            <w:pPr>
              <w:rPr>
                <w:sz w:val="22"/>
                <w:szCs w:val="22"/>
                <w:lang w:eastAsia="cs-CZ"/>
              </w:rPr>
            </w:pPr>
            <w:r w:rsidRPr="007C3E78">
              <w:rPr>
                <w:sz w:val="22"/>
                <w:szCs w:val="22"/>
                <w:lang w:eastAsia="cs-CZ"/>
              </w:rPr>
              <w:t>25 %</w:t>
            </w:r>
          </w:p>
          <w:p w14:paraId="1C20F762" w14:textId="77777777" w:rsidR="006A6F1A" w:rsidRPr="007C3E78" w:rsidRDefault="006A6F1A" w:rsidP="006A6F1A">
            <w:pPr>
              <w:rPr>
                <w:sz w:val="22"/>
                <w:szCs w:val="22"/>
                <w:lang w:eastAsia="cs-CZ"/>
              </w:rPr>
            </w:pPr>
          </w:p>
          <w:p w14:paraId="37BF3202"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70185539" w14:textId="77777777" w:rsidTr="006A6F1A">
        <w:tc>
          <w:tcPr>
            <w:tcW w:w="675" w:type="dxa"/>
            <w:shd w:val="clear" w:color="auto" w:fill="auto"/>
            <w:vAlign w:val="center"/>
          </w:tcPr>
          <w:p w14:paraId="1E2DF57F" w14:textId="77777777" w:rsidR="006A6F1A" w:rsidRPr="007C3E78" w:rsidRDefault="006A6F1A" w:rsidP="006A6F1A">
            <w:pPr>
              <w:jc w:val="center"/>
              <w:rPr>
                <w:sz w:val="22"/>
                <w:szCs w:val="22"/>
                <w:lang w:eastAsia="cs-CZ"/>
              </w:rPr>
            </w:pPr>
            <w:r>
              <w:rPr>
                <w:sz w:val="22"/>
                <w:szCs w:val="22"/>
                <w:lang w:eastAsia="cs-CZ"/>
              </w:rPr>
              <w:t>20</w:t>
            </w:r>
          </w:p>
        </w:tc>
        <w:tc>
          <w:tcPr>
            <w:tcW w:w="3720" w:type="dxa"/>
            <w:shd w:val="clear" w:color="auto" w:fill="auto"/>
          </w:tcPr>
          <w:p w14:paraId="642FC7ED" w14:textId="77777777" w:rsidR="006A6F1A" w:rsidRPr="007C3E78" w:rsidRDefault="006A6F1A" w:rsidP="006A6F1A">
            <w:pPr>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6A6F1A" w:rsidRPr="007C3E78" w:rsidRDefault="006A6F1A" w:rsidP="006A6F1A">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6A6F1A" w:rsidRPr="007C3E78" w:rsidRDefault="006A6F1A" w:rsidP="006A6F1A">
            <w:pPr>
              <w:rPr>
                <w:sz w:val="22"/>
                <w:szCs w:val="22"/>
                <w:lang w:eastAsia="cs-CZ"/>
              </w:rPr>
            </w:pPr>
            <w:r w:rsidRPr="007C3E78">
              <w:rPr>
                <w:sz w:val="22"/>
                <w:szCs w:val="22"/>
                <w:lang w:eastAsia="cs-CZ"/>
              </w:rPr>
              <w:t>25 %</w:t>
            </w:r>
          </w:p>
          <w:p w14:paraId="59E0E148" w14:textId="77777777" w:rsidR="006A6F1A" w:rsidRPr="007C3E78" w:rsidRDefault="006A6F1A" w:rsidP="006A6F1A">
            <w:pPr>
              <w:rPr>
                <w:sz w:val="22"/>
                <w:szCs w:val="22"/>
                <w:lang w:eastAsia="cs-CZ"/>
              </w:rPr>
            </w:pPr>
          </w:p>
          <w:p w14:paraId="232F7E98"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404C564F" w14:textId="77777777" w:rsidTr="006A6F1A">
        <w:tc>
          <w:tcPr>
            <w:tcW w:w="675" w:type="dxa"/>
            <w:shd w:val="clear" w:color="auto" w:fill="auto"/>
            <w:vAlign w:val="center"/>
          </w:tcPr>
          <w:p w14:paraId="708A5AE6" w14:textId="77777777" w:rsidR="006A6F1A" w:rsidRPr="007C3E78" w:rsidRDefault="006A6F1A" w:rsidP="006A6F1A">
            <w:pPr>
              <w:jc w:val="center"/>
              <w:rPr>
                <w:sz w:val="22"/>
                <w:szCs w:val="22"/>
                <w:lang w:eastAsia="cs-CZ"/>
              </w:rPr>
            </w:pPr>
            <w:r>
              <w:rPr>
                <w:sz w:val="22"/>
                <w:szCs w:val="22"/>
                <w:lang w:eastAsia="cs-CZ"/>
              </w:rPr>
              <w:t>21</w:t>
            </w:r>
          </w:p>
        </w:tc>
        <w:tc>
          <w:tcPr>
            <w:tcW w:w="3720" w:type="dxa"/>
            <w:shd w:val="clear" w:color="auto" w:fill="auto"/>
          </w:tcPr>
          <w:p w14:paraId="06CE18AD" w14:textId="77777777" w:rsidR="006A6F1A" w:rsidRPr="007C3E78" w:rsidRDefault="006A6F1A" w:rsidP="006A6F1A">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7777777" w:rsidR="006A6F1A" w:rsidRPr="007C3E78" w:rsidRDefault="006A6F1A" w:rsidP="006A6F1A">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6A6F1A" w:rsidRPr="007C3E78" w:rsidRDefault="006A6F1A" w:rsidP="006A6F1A">
            <w:pPr>
              <w:rPr>
                <w:sz w:val="22"/>
                <w:szCs w:val="22"/>
                <w:lang w:eastAsia="cs-CZ"/>
              </w:rPr>
            </w:pPr>
            <w:r w:rsidRPr="007C3E78">
              <w:rPr>
                <w:sz w:val="22"/>
                <w:szCs w:val="22"/>
                <w:lang w:eastAsia="cs-CZ"/>
              </w:rPr>
              <w:t>25 %</w:t>
            </w:r>
          </w:p>
          <w:p w14:paraId="0A08980E" w14:textId="77777777" w:rsidR="006A6F1A" w:rsidRPr="007C3E78" w:rsidRDefault="006A6F1A" w:rsidP="006A6F1A">
            <w:pPr>
              <w:rPr>
                <w:sz w:val="22"/>
                <w:szCs w:val="22"/>
                <w:lang w:eastAsia="cs-CZ"/>
              </w:rPr>
            </w:pPr>
          </w:p>
          <w:p w14:paraId="06BDF428"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0C26187C" w14:textId="77777777" w:rsidTr="006A6F1A">
        <w:tc>
          <w:tcPr>
            <w:tcW w:w="675" w:type="dxa"/>
            <w:shd w:val="clear" w:color="auto" w:fill="auto"/>
            <w:vAlign w:val="center"/>
          </w:tcPr>
          <w:p w14:paraId="4B97DBE1" w14:textId="77777777" w:rsidR="006A6F1A" w:rsidRPr="007C3E78" w:rsidRDefault="006A6F1A" w:rsidP="006A6F1A">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1BDB3602" w14:textId="77777777" w:rsidR="006A6F1A" w:rsidRPr="007C3E78" w:rsidRDefault="006A6F1A" w:rsidP="006A6F1A">
            <w:pPr>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6A6F1A" w:rsidRPr="007C3E78" w:rsidRDefault="006A6F1A" w:rsidP="006A6F1A">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6A6F1A" w:rsidRPr="007C3E78" w:rsidRDefault="006A6F1A" w:rsidP="006A6F1A">
            <w:pPr>
              <w:rPr>
                <w:sz w:val="22"/>
                <w:szCs w:val="22"/>
                <w:lang w:eastAsia="cs-CZ"/>
              </w:rPr>
            </w:pPr>
            <w:r w:rsidRPr="007C3E78">
              <w:rPr>
                <w:sz w:val="22"/>
                <w:szCs w:val="22"/>
                <w:lang w:eastAsia="cs-CZ"/>
              </w:rPr>
              <w:t>25 %</w:t>
            </w:r>
          </w:p>
        </w:tc>
      </w:tr>
      <w:tr w:rsidR="006A6F1A" w:rsidRPr="007C3E78" w14:paraId="3C5F8CE9" w14:textId="77777777" w:rsidTr="006A6F1A">
        <w:tc>
          <w:tcPr>
            <w:tcW w:w="675" w:type="dxa"/>
            <w:tcBorders>
              <w:bottom w:val="single" w:sz="4" w:space="0" w:color="auto"/>
            </w:tcBorders>
            <w:shd w:val="clear" w:color="auto" w:fill="auto"/>
            <w:vAlign w:val="center"/>
          </w:tcPr>
          <w:p w14:paraId="2C860F0F"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2DFC8D44" w14:textId="77777777" w:rsidR="006A6F1A" w:rsidRPr="007C3E78" w:rsidRDefault="006A6F1A" w:rsidP="006A6F1A">
            <w:pPr>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6A6F1A" w:rsidRPr="007C3E78" w:rsidRDefault="006A6F1A" w:rsidP="006A6F1A">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6A6F1A" w:rsidRDefault="006A6F1A" w:rsidP="006A6F1A">
            <w:pPr>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6A6F1A" w:rsidRPr="007C3E78" w:rsidRDefault="006A6F1A" w:rsidP="006A6F1A">
            <w:pPr>
              <w:rPr>
                <w:sz w:val="22"/>
                <w:szCs w:val="22"/>
                <w:lang w:eastAsia="cs-CZ"/>
              </w:rPr>
            </w:pPr>
          </w:p>
        </w:tc>
      </w:tr>
      <w:tr w:rsidR="006A6F1A" w:rsidRPr="007C3E78" w14:paraId="75F89D7A" w14:textId="77777777" w:rsidTr="006A6F1A">
        <w:tc>
          <w:tcPr>
            <w:tcW w:w="14034" w:type="dxa"/>
            <w:gridSpan w:val="4"/>
            <w:shd w:val="clear" w:color="auto" w:fill="BFBFBF" w:themeFill="background1" w:themeFillShade="BF"/>
            <w:vAlign w:val="center"/>
          </w:tcPr>
          <w:p w14:paraId="38AD934C" w14:textId="77777777" w:rsidR="006A6F1A" w:rsidRPr="00A91AEF" w:rsidRDefault="006A6F1A" w:rsidP="006A6F1A">
            <w:pPr>
              <w:jc w:val="center"/>
              <w:rPr>
                <w:b/>
                <w:sz w:val="22"/>
                <w:szCs w:val="22"/>
                <w:lang w:eastAsia="cs-CZ"/>
              </w:rPr>
            </w:pPr>
            <w:r w:rsidRPr="00A91AEF">
              <w:rPr>
                <w:b/>
                <w:sz w:val="22"/>
                <w:szCs w:val="22"/>
                <w:lang w:eastAsia="cs-CZ"/>
              </w:rPr>
              <w:t>Realizácia zákazky</w:t>
            </w:r>
          </w:p>
        </w:tc>
      </w:tr>
      <w:tr w:rsidR="006A6F1A" w:rsidRPr="007C3E78" w14:paraId="45F58E1B" w14:textId="77777777" w:rsidTr="006A6F1A">
        <w:tc>
          <w:tcPr>
            <w:tcW w:w="675" w:type="dxa"/>
            <w:shd w:val="clear" w:color="auto" w:fill="auto"/>
            <w:vAlign w:val="center"/>
          </w:tcPr>
          <w:p w14:paraId="5DBE4D7A"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68AF1A68" w14:textId="77777777" w:rsidR="006A6F1A" w:rsidRPr="007C3E78" w:rsidRDefault="006A6F1A" w:rsidP="006A6F1A">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0"/>
            </w:r>
          </w:p>
        </w:tc>
        <w:tc>
          <w:tcPr>
            <w:tcW w:w="6379" w:type="dxa"/>
            <w:shd w:val="clear" w:color="auto" w:fill="auto"/>
          </w:tcPr>
          <w:p w14:paraId="209506DD" w14:textId="3FEAABEF" w:rsidR="006A6F1A" w:rsidRPr="007C3E78" w:rsidRDefault="006A6F1A" w:rsidP="006A6F1A">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w:t>
            </w:r>
            <w:r w:rsidRPr="007C3E78">
              <w:rPr>
                <w:sz w:val="22"/>
                <w:szCs w:val="22"/>
                <w:lang w:eastAsia="cs-CZ"/>
              </w:rPr>
              <w:lastRenderedPageBreak/>
              <w:t xml:space="preserve">prípadu k prípadu, či sa danom prípade </w:t>
            </w:r>
            <w:r>
              <w:rPr>
                <w:sz w:val="22"/>
                <w:szCs w:val="22"/>
                <w:lang w:eastAsia="cs-CZ"/>
              </w:rPr>
              <w:t>ide</w:t>
            </w:r>
            <w:r w:rsidRPr="007C3E78">
              <w:rPr>
                <w:sz w:val="22"/>
                <w:szCs w:val="22"/>
                <w:lang w:eastAsia="cs-CZ"/>
              </w:rPr>
              <w:t xml:space="preserve"> o „podstatnú“ zmenu.</w:t>
            </w:r>
            <w:r w:rsidR="006870E2">
              <w:rPr>
                <w:rStyle w:val="Odkaznapoznmkupodiarou"/>
                <w:sz w:val="22"/>
                <w:rPrChange w:id="32" w:author="Maroš Varsányi" w:date="2018-04-27T16:38:00Z">
                  <w:rPr>
                    <w:sz w:val="22"/>
                    <w:vertAlign w:val="superscript"/>
                  </w:rPr>
                </w:rPrChange>
              </w:rPr>
              <w:footnoteReference w:id="21"/>
            </w:r>
            <w:r w:rsidR="006870E2">
              <w:rPr>
                <w:sz w:val="22"/>
                <w:szCs w:val="22"/>
                <w:lang w:eastAsia="cs-CZ"/>
              </w:rPr>
              <w:t xml:space="preserve"> </w:t>
            </w:r>
            <w:r>
              <w:rPr>
                <w:sz w:val="22"/>
                <w:szCs w:val="22"/>
                <w:lang w:eastAsia="cs-CZ"/>
              </w:rPr>
              <w:t>Podstatná zmena zmluvy, rámcovej dohody alebo koncesnej zmluvy je upravená v § 18 ods. 2 ZVO.</w:t>
            </w:r>
          </w:p>
          <w:p w14:paraId="10350229" w14:textId="77777777" w:rsidR="006A6F1A" w:rsidRPr="007C3E78" w:rsidRDefault="006A6F1A" w:rsidP="006A6F1A">
            <w:pPr>
              <w:jc w:val="both"/>
              <w:rPr>
                <w:sz w:val="22"/>
                <w:szCs w:val="22"/>
                <w:lang w:eastAsia="cs-CZ"/>
              </w:rPr>
            </w:pPr>
          </w:p>
          <w:p w14:paraId="5CA0A95F" w14:textId="77777777" w:rsidR="006A6F1A" w:rsidRDefault="006A6F1A" w:rsidP="006A6F1A">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6A6F1A" w:rsidRDefault="006A6F1A" w:rsidP="006A6F1A">
            <w:pPr>
              <w:jc w:val="both"/>
              <w:rPr>
                <w:sz w:val="22"/>
                <w:szCs w:val="22"/>
                <w:lang w:eastAsia="cs-CZ"/>
              </w:rPr>
            </w:pPr>
          </w:p>
          <w:p w14:paraId="6A4998E5" w14:textId="77777777" w:rsidR="006A6F1A" w:rsidRPr="007C3E78" w:rsidRDefault="006A6F1A" w:rsidP="006A6F1A">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6A6F1A" w:rsidRPr="007C3E78" w:rsidRDefault="006A6F1A" w:rsidP="006A6F1A">
            <w:pPr>
              <w:rPr>
                <w:sz w:val="22"/>
                <w:szCs w:val="22"/>
                <w:lang w:eastAsia="cs-CZ"/>
              </w:rPr>
            </w:pPr>
            <w:r w:rsidRPr="007C3E78">
              <w:rPr>
                <w:sz w:val="22"/>
                <w:szCs w:val="22"/>
                <w:lang w:eastAsia="cs-CZ"/>
              </w:rPr>
              <w:lastRenderedPageBreak/>
              <w:t>25 % z ceny zmluvy</w:t>
            </w:r>
          </w:p>
          <w:p w14:paraId="30924D8A" w14:textId="77777777" w:rsidR="006A6F1A" w:rsidRPr="007C3E78" w:rsidRDefault="006A6F1A" w:rsidP="006A6F1A">
            <w:pPr>
              <w:rPr>
                <w:sz w:val="22"/>
                <w:szCs w:val="22"/>
                <w:lang w:eastAsia="cs-CZ"/>
              </w:rPr>
            </w:pPr>
          </w:p>
          <w:p w14:paraId="77B5773A" w14:textId="77777777" w:rsidR="006A6F1A" w:rsidRPr="007C3E78" w:rsidRDefault="006A6F1A" w:rsidP="006A6F1A">
            <w:pPr>
              <w:rPr>
                <w:sz w:val="22"/>
                <w:szCs w:val="22"/>
                <w:lang w:eastAsia="cs-CZ"/>
              </w:rPr>
            </w:pPr>
            <w:r w:rsidRPr="007C3E78">
              <w:rPr>
                <w:sz w:val="22"/>
                <w:szCs w:val="22"/>
                <w:lang w:eastAsia="cs-CZ"/>
              </w:rPr>
              <w:t>plus</w:t>
            </w:r>
          </w:p>
          <w:p w14:paraId="07ABF2F2" w14:textId="77777777" w:rsidR="006A6F1A" w:rsidRPr="007C3E78" w:rsidRDefault="006A6F1A" w:rsidP="006A6F1A">
            <w:pPr>
              <w:rPr>
                <w:sz w:val="22"/>
                <w:szCs w:val="22"/>
                <w:lang w:eastAsia="cs-CZ"/>
              </w:rPr>
            </w:pPr>
          </w:p>
          <w:p w14:paraId="6A93DF97" w14:textId="77777777" w:rsidR="006A6F1A" w:rsidRPr="007C3E78" w:rsidRDefault="006A6F1A" w:rsidP="006A6F1A">
            <w:pPr>
              <w:rPr>
                <w:sz w:val="22"/>
                <w:szCs w:val="22"/>
                <w:lang w:eastAsia="cs-CZ"/>
              </w:rPr>
            </w:pPr>
            <w:r w:rsidRPr="007C3E78">
              <w:rPr>
                <w:sz w:val="22"/>
                <w:szCs w:val="22"/>
                <w:lang w:eastAsia="cs-CZ"/>
              </w:rPr>
              <w:lastRenderedPageBreak/>
              <w:t>hodnota dodatočných výdavkov z plnenia zmluvy vychádzajúcich z podstatných zmien zmluvy</w:t>
            </w:r>
            <w:r>
              <w:rPr>
                <w:sz w:val="22"/>
                <w:szCs w:val="22"/>
                <w:lang w:eastAsia="cs-CZ"/>
              </w:rPr>
              <w:t>.</w:t>
            </w:r>
          </w:p>
        </w:tc>
      </w:tr>
      <w:tr w:rsidR="006A6F1A" w:rsidRPr="007C3E78" w14:paraId="5FB603F8" w14:textId="77777777" w:rsidTr="006A6F1A">
        <w:tc>
          <w:tcPr>
            <w:tcW w:w="675" w:type="dxa"/>
            <w:shd w:val="clear" w:color="auto" w:fill="auto"/>
            <w:vAlign w:val="center"/>
          </w:tcPr>
          <w:p w14:paraId="78596B03" w14:textId="77777777" w:rsidR="006A6F1A" w:rsidRPr="007C3E78" w:rsidRDefault="006A6F1A" w:rsidP="006A6F1A">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196B3DB1" w14:textId="77777777" w:rsidR="006A6F1A" w:rsidRPr="007C3E78" w:rsidRDefault="006A6F1A" w:rsidP="006A6F1A">
            <w:pPr>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6A6F1A" w:rsidRPr="005C6179" w:rsidRDefault="006A6F1A" w:rsidP="006A6F1A">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6A6F1A" w:rsidRPr="005C6179" w:rsidRDefault="006A6F1A" w:rsidP="006A6F1A">
            <w:pPr>
              <w:jc w:val="both"/>
              <w:rPr>
                <w:sz w:val="22"/>
                <w:szCs w:val="22"/>
                <w:lang w:eastAsia="cs-CZ"/>
              </w:rPr>
            </w:pPr>
            <w:r w:rsidRPr="005C6179">
              <w:rPr>
                <w:sz w:val="22"/>
                <w:szCs w:val="22"/>
                <w:lang w:eastAsia="cs-CZ"/>
              </w:rPr>
              <w:t> </w:t>
            </w:r>
          </w:p>
          <w:p w14:paraId="7A67474D" w14:textId="77777777" w:rsidR="006A6F1A" w:rsidRPr="005C6179" w:rsidRDefault="006A6F1A" w:rsidP="006A6F1A">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6A6F1A" w:rsidRPr="005C6179" w:rsidRDefault="006A6F1A" w:rsidP="00CA10DE">
            <w:pPr>
              <w:pStyle w:val="Odsekzoznamu"/>
              <w:numPr>
                <w:ilvl w:val="0"/>
                <w:numId w:val="8"/>
              </w:numPr>
              <w:tabs>
                <w:tab w:val="num" w:pos="360"/>
              </w:tabs>
              <w:jc w:val="both"/>
              <w:rPr>
                <w:sz w:val="22"/>
                <w:szCs w:val="22"/>
                <w:lang w:eastAsia="cs-CZ"/>
              </w:rPr>
              <w:pPrChange w:id="39" w:author="Maroš Varsányi" w:date="2018-04-27T16:38:00Z">
                <w:pPr>
                  <w:pStyle w:val="Odsekzoznamu"/>
                  <w:numPr>
                    <w:numId w:val="5"/>
                  </w:numPr>
                  <w:ind w:left="360" w:hanging="360"/>
                  <w:jc w:val="both"/>
                </w:pPr>
              </w:pPrChange>
            </w:pPr>
            <w:r w:rsidRPr="005C6179">
              <w:rPr>
                <w:sz w:val="22"/>
                <w:szCs w:val="22"/>
                <w:lang w:eastAsia="cs-CZ"/>
              </w:rPr>
              <w:t>10 % v prípade zákaziek na dodanie tovaru alebo poskytnutie služby a nižšie ako 15 % v prípade zákaziek na stavebné práce,</w:t>
            </w:r>
          </w:p>
          <w:p w14:paraId="6A49391C" w14:textId="77777777" w:rsidR="006A6F1A" w:rsidRPr="005C6179" w:rsidRDefault="006A6F1A" w:rsidP="00CA10DE">
            <w:pPr>
              <w:pStyle w:val="Odsekzoznamu"/>
              <w:numPr>
                <w:ilvl w:val="0"/>
                <w:numId w:val="8"/>
              </w:numPr>
              <w:tabs>
                <w:tab w:val="num" w:pos="360"/>
              </w:tabs>
              <w:jc w:val="both"/>
              <w:rPr>
                <w:sz w:val="22"/>
                <w:szCs w:val="22"/>
                <w:lang w:eastAsia="cs-CZ"/>
              </w:rPr>
              <w:pPrChange w:id="40" w:author="Maroš Varsányi" w:date="2018-04-27T16:38:00Z">
                <w:pPr>
                  <w:pStyle w:val="Odsekzoznamu"/>
                  <w:numPr>
                    <w:numId w:val="5"/>
                  </w:numPr>
                  <w:ind w:left="360" w:hanging="360"/>
                  <w:jc w:val="both"/>
                </w:pPr>
              </w:pPrChange>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6A6F1A" w:rsidRPr="005C6179" w:rsidRDefault="006A6F1A" w:rsidP="006A6F1A">
            <w:pPr>
              <w:jc w:val="both"/>
              <w:rPr>
                <w:sz w:val="22"/>
                <w:szCs w:val="22"/>
                <w:lang w:eastAsia="cs-CZ"/>
              </w:rPr>
            </w:pPr>
            <w:r w:rsidRPr="005C6179">
              <w:rPr>
                <w:sz w:val="22"/>
                <w:szCs w:val="22"/>
                <w:lang w:eastAsia="cs-CZ"/>
              </w:rPr>
              <w:t> </w:t>
            </w:r>
          </w:p>
          <w:p w14:paraId="065F0ACD" w14:textId="77777777" w:rsidR="006A6F1A" w:rsidRPr="007C3E78" w:rsidRDefault="006A6F1A" w:rsidP="006A6F1A">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6A6F1A" w:rsidRPr="007C3E78" w:rsidRDefault="006A6F1A" w:rsidP="006A6F1A">
            <w:pPr>
              <w:rPr>
                <w:sz w:val="22"/>
                <w:szCs w:val="22"/>
                <w:lang w:eastAsia="cs-CZ"/>
              </w:rPr>
            </w:pPr>
            <w:r w:rsidRPr="007C3E78">
              <w:rPr>
                <w:sz w:val="22"/>
                <w:szCs w:val="22"/>
                <w:lang w:eastAsia="cs-CZ"/>
              </w:rPr>
              <w:t>Hodnota zníženia rozsahu</w:t>
            </w:r>
          </w:p>
          <w:p w14:paraId="0EC57ED6" w14:textId="77777777" w:rsidR="006A6F1A" w:rsidRPr="007C3E78" w:rsidRDefault="006A6F1A" w:rsidP="006A6F1A">
            <w:pPr>
              <w:rPr>
                <w:sz w:val="22"/>
                <w:szCs w:val="22"/>
                <w:lang w:eastAsia="cs-CZ"/>
              </w:rPr>
            </w:pPr>
          </w:p>
          <w:p w14:paraId="499FA2F8" w14:textId="77777777" w:rsidR="006A6F1A" w:rsidRPr="007C3E78" w:rsidRDefault="006A6F1A" w:rsidP="006A6F1A">
            <w:pPr>
              <w:rPr>
                <w:sz w:val="22"/>
                <w:szCs w:val="22"/>
                <w:lang w:eastAsia="cs-CZ"/>
              </w:rPr>
            </w:pPr>
            <w:r w:rsidRPr="007C3E78">
              <w:rPr>
                <w:sz w:val="22"/>
                <w:szCs w:val="22"/>
                <w:lang w:eastAsia="cs-CZ"/>
              </w:rPr>
              <w:t>Plus</w:t>
            </w:r>
          </w:p>
          <w:p w14:paraId="0C3BEC06" w14:textId="77777777" w:rsidR="006A6F1A" w:rsidRPr="007C3E78" w:rsidRDefault="006A6F1A" w:rsidP="006A6F1A">
            <w:pPr>
              <w:rPr>
                <w:sz w:val="22"/>
                <w:szCs w:val="22"/>
                <w:lang w:eastAsia="cs-CZ"/>
              </w:rPr>
            </w:pPr>
          </w:p>
          <w:p w14:paraId="71DA532E" w14:textId="77777777" w:rsidR="006A6F1A" w:rsidRPr="007C3E78" w:rsidRDefault="006A6F1A" w:rsidP="006A6F1A">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6A6F1A" w:rsidRPr="007C3E78" w14:paraId="688838F1" w14:textId="77777777" w:rsidTr="006A6F1A">
        <w:tc>
          <w:tcPr>
            <w:tcW w:w="675" w:type="dxa"/>
            <w:shd w:val="clear" w:color="auto" w:fill="auto"/>
            <w:vAlign w:val="center"/>
          </w:tcPr>
          <w:p w14:paraId="64C32F76"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2F00B110" w14:textId="77777777" w:rsidR="006A6F1A" w:rsidRPr="007C3E78" w:rsidRDefault="006A6F1A" w:rsidP="006A6F1A">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lastRenderedPageBreak/>
              <w:t>v rozpore s pravidlami podľa § 18 zákona o VO</w:t>
            </w:r>
            <w:r>
              <w:rPr>
                <w:sz w:val="22"/>
                <w:szCs w:val="22"/>
                <w:vertAlign w:val="superscript"/>
                <w:lang w:eastAsia="cs-CZ"/>
              </w:rPr>
              <w:t>8</w:t>
            </w:r>
          </w:p>
        </w:tc>
        <w:tc>
          <w:tcPr>
            <w:tcW w:w="6379" w:type="dxa"/>
            <w:shd w:val="clear" w:color="auto" w:fill="auto"/>
          </w:tcPr>
          <w:p w14:paraId="48957B91" w14:textId="77777777" w:rsidR="006A6F1A" w:rsidRPr="007C3E78" w:rsidRDefault="006A6F1A" w:rsidP="006A6F1A">
            <w:pPr>
              <w:jc w:val="both"/>
              <w:rPr>
                <w:sz w:val="22"/>
                <w:szCs w:val="22"/>
                <w:lang w:eastAsia="cs-CZ"/>
              </w:rPr>
            </w:pPr>
            <w:r w:rsidRPr="007C3E78">
              <w:rPr>
                <w:sz w:val="22"/>
                <w:szCs w:val="22"/>
                <w:lang w:eastAsia="cs-CZ"/>
              </w:rPr>
              <w:lastRenderedPageBreak/>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 xml:space="preserve">na zmenu zmluvy, rámcovej dohody alebo koncesnej </w:t>
            </w:r>
            <w:r>
              <w:rPr>
                <w:sz w:val="22"/>
                <w:szCs w:val="22"/>
                <w:lang w:eastAsia="cs-CZ"/>
              </w:rPr>
              <w:lastRenderedPageBreak/>
              <w:t>zmluvy, z dôvodu požiadavky na doplňujúce stavebné práce, tovary alebo služby, neboli splnené podmienky podľa § 18 ZVO</w:t>
            </w:r>
            <w:r w:rsidRPr="007C3E78">
              <w:rPr>
                <w:sz w:val="22"/>
                <w:szCs w:val="22"/>
                <w:lang w:eastAsia="cs-CZ"/>
              </w:rPr>
              <w:t>.</w:t>
            </w:r>
          </w:p>
          <w:p w14:paraId="29B251D4" w14:textId="77777777" w:rsidR="006A6F1A" w:rsidRPr="007C3E78" w:rsidRDefault="006A6F1A" w:rsidP="006A6F1A">
            <w:pPr>
              <w:jc w:val="both"/>
              <w:rPr>
                <w:sz w:val="22"/>
                <w:szCs w:val="22"/>
                <w:lang w:eastAsia="cs-CZ"/>
              </w:rPr>
            </w:pPr>
          </w:p>
        </w:tc>
        <w:tc>
          <w:tcPr>
            <w:tcW w:w="3260" w:type="dxa"/>
            <w:shd w:val="clear" w:color="auto" w:fill="auto"/>
          </w:tcPr>
          <w:p w14:paraId="38F9F7ED" w14:textId="77777777" w:rsidR="006A6F1A" w:rsidRPr="007C3E78" w:rsidRDefault="006A6F1A" w:rsidP="006A6F1A">
            <w:pPr>
              <w:rPr>
                <w:sz w:val="22"/>
                <w:szCs w:val="22"/>
                <w:lang w:eastAsia="cs-CZ"/>
              </w:rPr>
            </w:pPr>
            <w:r w:rsidRPr="007C3E78">
              <w:rPr>
                <w:sz w:val="22"/>
                <w:szCs w:val="22"/>
                <w:lang w:eastAsia="cs-CZ"/>
              </w:rPr>
              <w:lastRenderedPageBreak/>
              <w:t>100 % hodnoty dodatočnej zákazky</w:t>
            </w:r>
          </w:p>
          <w:p w14:paraId="68A904A1" w14:textId="77777777" w:rsidR="006A6F1A" w:rsidRPr="007C3E78" w:rsidRDefault="006A6F1A" w:rsidP="006A6F1A">
            <w:pPr>
              <w:rPr>
                <w:sz w:val="22"/>
                <w:szCs w:val="22"/>
                <w:lang w:eastAsia="cs-CZ"/>
              </w:rPr>
            </w:pPr>
          </w:p>
          <w:p w14:paraId="372383E8" w14:textId="77777777" w:rsidR="006A6F1A" w:rsidRPr="007C3E78" w:rsidRDefault="006A6F1A" w:rsidP="006A6F1A">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6A6F1A">
      <w:pPr>
        <w:rPr>
          <w:sz w:val="22"/>
          <w:szCs w:val="22"/>
          <w:lang w:eastAsia="cs-CZ"/>
        </w:rPr>
      </w:pPr>
    </w:p>
    <w:p w14:paraId="7E00F38B" w14:textId="77777777" w:rsidR="000E2E4D" w:rsidRPr="007C3E78" w:rsidRDefault="000E2E4D" w:rsidP="00AA1C21">
      <w:pPr>
        <w:rPr>
          <w:sz w:val="22"/>
          <w:szCs w:val="22"/>
        </w:rPr>
      </w:pPr>
    </w:p>
    <w:sectPr w:rsidR="000E2E4D" w:rsidRPr="007C3E78" w:rsidSect="00273FAB">
      <w:headerReference w:type="first" r:id="rId15"/>
      <w:pgSz w:w="16838" w:h="11906" w:orient="landscape"/>
      <w:pgMar w:top="1417" w:right="1417" w:bottom="1417" w:left="1417" w:header="284" w:footer="708" w:gutter="0"/>
      <w:pgNumType w:start="1"/>
      <w:cols w:space="708"/>
      <w:titlePg/>
      <w:docGrid w:linePitch="360"/>
      <w:sectPrChange w:id="45" w:author="Maroš Varsányi" w:date="2018-04-27T16:38:00Z">
        <w:sectPr w:rsidR="000E2E4D" w:rsidRPr="007C3E78" w:rsidSect="00273FAB">
          <w:pgMar w:top="1417" w:right="1417" w:bottom="1417" w:left="1417" w:header="284" w:footer="708" w:gutter="0"/>
          <w:pgNumType w:start="1"/>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B8000" w14:textId="77777777" w:rsidR="00AD72BB" w:rsidRDefault="00AD72BB" w:rsidP="00B948E0">
      <w:r>
        <w:separator/>
      </w:r>
    </w:p>
  </w:endnote>
  <w:endnote w:type="continuationSeparator" w:id="0">
    <w:p w14:paraId="20D7DD3A" w14:textId="77777777" w:rsidR="00AD72BB" w:rsidRDefault="00AD72BB" w:rsidP="00B948E0">
      <w:r>
        <w:continuationSeparator/>
      </w:r>
    </w:p>
  </w:endnote>
  <w:endnote w:type="continuationNotice" w:id="1">
    <w:p w14:paraId="2D69B73C" w14:textId="77777777" w:rsidR="00AD72BB" w:rsidRDefault="00AD7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6870E2" w:rsidRPr="00CF60E2" w:rsidRDefault="006870E2" w:rsidP="00CF60E2">
    <w:pPr>
      <w:tabs>
        <w:tab w:val="center" w:pos="4536"/>
        <w:tab w:val="right" w:pos="9072"/>
      </w:tabs>
      <w:jc w:val="right"/>
    </w:pPr>
    <w:r w:rsidRPr="00CF60E2">
      <w:t xml:space="preserve"> </w:t>
    </w:r>
  </w:p>
  <w:customXmlInsRangeStart w:id="9" w:author="Maroš Varsányi" w:date="2018-04-27T16:38:00Z"/>
  <w:sdt>
    <w:sdtPr>
      <w:rPr>
        <w:sz w:val="22"/>
      </w:rPr>
      <w:id w:val="699511608"/>
      <w:docPartObj>
        <w:docPartGallery w:val="Page Numbers (Bottom of Page)"/>
        <w:docPartUnique/>
      </w:docPartObj>
    </w:sdtPr>
    <w:sdtEndPr/>
    <w:sdtContent>
      <w:customXmlInsRangeEnd w:id="9"/>
      <w:customXmlInsRangeStart w:id="10" w:author="Maroš Varsányi" w:date="2018-04-27T16:38:00Z"/>
      <w:sdt>
        <w:sdtPr>
          <w:rPr>
            <w:sz w:val="22"/>
          </w:rPr>
          <w:id w:val="-1070419769"/>
          <w:docPartObj>
            <w:docPartGallery w:val="Page Numbers (Top of Page)"/>
            <w:docPartUnique/>
          </w:docPartObj>
        </w:sdtPr>
        <w:sdtEndPr/>
        <w:sdtContent>
          <w:customXmlInsRangeEnd w:id="10"/>
          <w:customXmlDelRangeStart w:id="11" w:author="Maroš Varsányi" w:date="2018-04-27T16:38:00Z"/>
          <w:sdt>
            <w:sdtPr>
              <w:rPr>
                <w:sz w:val="22"/>
              </w:rPr>
              <w:id w:val="-627712566"/>
              <w:docPartObj>
                <w:docPartGallery w:val="Page Numbers (Bottom of Page)"/>
                <w:docPartUnique/>
              </w:docPartObj>
            </w:sdtPr>
            <w:sdtEndPr/>
            <w:sdtContent>
              <w:customXmlDelRangeEnd w:id="11"/>
              <w:p w14:paraId="1F2AC22A" w14:textId="77777777" w:rsidR="00000000" w:rsidRDefault="00AD72BB" w:rsidP="00B6178B">
                <w:pPr>
                  <w:pStyle w:val="Pta"/>
                  <w:jc w:val="right"/>
                  <w:rPr>
                    <w:del w:id="12" w:author="Maroš Varsányi" w:date="2018-04-27T16:38:00Z"/>
                    <w:sz w:val="22"/>
                  </w:rPr>
                </w:pPr>
              </w:p>
              <w:customXmlDelRangeStart w:id="13" w:author="Maroš Varsányi" w:date="2018-04-27T16:38:00Z"/>
              <w:sdt>
                <w:sdtPr>
                  <w:rPr>
                    <w:sz w:val="22"/>
                  </w:rPr>
                  <w:id w:val="-108287896"/>
                  <w:docPartObj>
                    <w:docPartGallery w:val="Page Numbers (Top of Page)"/>
                    <w:docPartUnique/>
                  </w:docPartObj>
                </w:sdtPr>
                <w:sdtEndPr/>
                <w:sdtContent>
                  <w:customXmlDelRangeEnd w:id="13"/>
                  <w:p w14:paraId="19271E3D" w14:textId="39CF681D" w:rsidR="006870E2" w:rsidRPr="008E698E" w:rsidRDefault="006870E2"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604612">
                      <w:rPr>
                        <w:b/>
                        <w:bCs/>
                        <w:noProof/>
                        <w:sz w:val="22"/>
                      </w:rPr>
                      <w:t>19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604612">
                      <w:rPr>
                        <w:b/>
                        <w:bCs/>
                        <w:noProof/>
                        <w:sz w:val="22"/>
                      </w:rPr>
                      <w:t>19</w:t>
                    </w:r>
                    <w:r w:rsidRPr="008E698E">
                      <w:rPr>
                        <w:b/>
                        <w:bCs/>
                        <w:sz w:val="22"/>
                      </w:rPr>
                      <w:fldChar w:fldCharType="end"/>
                    </w:r>
                  </w:p>
                  <w:customXmlDelRangeStart w:id="14" w:author="Maroš Varsányi" w:date="2018-04-27T16:38:00Z"/>
                </w:sdtContent>
              </w:sdt>
              <w:customXmlDelRangeEnd w:id="14"/>
              <w:customXmlDelRangeStart w:id="15" w:author="Maroš Varsányi" w:date="2018-04-27T16:38:00Z"/>
            </w:sdtContent>
          </w:sdt>
          <w:customXmlDelRangeEnd w:id="15"/>
          <w:customXmlInsRangeStart w:id="16" w:author="Maroš Varsányi" w:date="2018-04-27T16:38:00Z"/>
        </w:sdtContent>
      </w:sdt>
      <w:customXmlInsRangeEnd w:id="16"/>
      <w:customXmlInsRangeStart w:id="17" w:author="Maroš Varsányi" w:date="2018-04-27T16:38:00Z"/>
    </w:sdtContent>
  </w:sdt>
  <w:customXmlInsRangeEnd w:id="17"/>
  <w:p w14:paraId="0CBFD7B7" w14:textId="77777777" w:rsidR="006870E2" w:rsidRDefault="006870E2" w:rsidP="00B6178B">
    <w:pPr>
      <w:pStyle w:val="Pta"/>
    </w:pPr>
  </w:p>
  <w:p w14:paraId="4581DD88" w14:textId="77777777" w:rsidR="006870E2" w:rsidRDefault="006870E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2E471087" w:rsidR="006870E2" w:rsidRPr="008E698E" w:rsidRDefault="006870E2">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604612">
              <w:rPr>
                <w:b/>
                <w:bCs/>
                <w:noProof/>
                <w:sz w:val="22"/>
              </w:rPr>
              <w:t>10</w:t>
            </w:r>
            <w:r w:rsidRPr="008E698E">
              <w:rPr>
                <w:b/>
                <w:bCs/>
                <w:sz w:val="22"/>
              </w:rPr>
              <w:fldChar w:fldCharType="end"/>
            </w:r>
            <w:r w:rsidRPr="008E698E">
              <w:rPr>
                <w:sz w:val="22"/>
              </w:rPr>
              <w:t xml:space="preserve"> z </w:t>
            </w:r>
            <w:del w:id="22" w:author="Maroš Varsányi" w:date="2018-04-27T16:38:00Z">
              <w:r w:rsidR="00BB417B">
                <w:rPr>
                  <w:b/>
                  <w:bCs/>
                  <w:sz w:val="22"/>
                </w:rPr>
                <w:delText>9</w:delText>
              </w:r>
            </w:del>
            <w:ins w:id="23" w:author="Maroš Varsányi" w:date="2018-04-27T16:38:00Z">
              <w:r>
                <w:rPr>
                  <w:b/>
                  <w:bCs/>
                  <w:sz w:val="22"/>
                </w:rPr>
                <w:t>18</w:t>
              </w:r>
            </w:ins>
          </w:p>
        </w:sdtContent>
      </w:sdt>
    </w:sdtContent>
  </w:sdt>
  <w:p w14:paraId="4581DD8B" w14:textId="77777777" w:rsidR="006870E2" w:rsidRDefault="006870E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C6BB5" w14:textId="77777777" w:rsidR="00AD72BB" w:rsidRDefault="00AD72BB" w:rsidP="00B948E0">
      <w:r>
        <w:separator/>
      </w:r>
    </w:p>
  </w:footnote>
  <w:footnote w:type="continuationSeparator" w:id="0">
    <w:p w14:paraId="6894937A" w14:textId="77777777" w:rsidR="00AD72BB" w:rsidRDefault="00AD72BB" w:rsidP="00B948E0">
      <w:r>
        <w:continuationSeparator/>
      </w:r>
    </w:p>
  </w:footnote>
  <w:footnote w:type="continuationNotice" w:id="1">
    <w:p w14:paraId="0F6BB242" w14:textId="77777777" w:rsidR="00AD72BB" w:rsidRDefault="00AD72BB"/>
  </w:footnote>
  <w:footnote w:id="2">
    <w:p w14:paraId="4581DD8C" w14:textId="77777777" w:rsidR="006870E2" w:rsidRDefault="006870E2"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6870E2" w:rsidRPr="0071245E" w:rsidRDefault="006870E2"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6870E2" w:rsidRPr="0071245E" w:rsidRDefault="006870E2"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6870E2" w:rsidRDefault="006870E2"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4581DD90" w14:textId="77777777" w:rsidR="006870E2" w:rsidRPr="00A2221A" w:rsidRDefault="006870E2"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6870E2" w:rsidRPr="00A2221A" w:rsidRDefault="006870E2"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6870E2" w:rsidRPr="00A2221A" w:rsidRDefault="006870E2" w:rsidP="00273FAB">
      <w:pPr>
        <w:pStyle w:val="Textpoznmkypodiarou"/>
        <w:numPr>
          <w:ilvl w:val="0"/>
          <w:numId w:val="4"/>
        </w:numPr>
        <w:jc w:val="both"/>
      </w:pPr>
      <w:r w:rsidRPr="00A2221A">
        <w:t>zmeny umožňuje zadanie zákazky záujemcovi inému ako by bol pôvodne akceptovaný;</w:t>
      </w:r>
    </w:p>
    <w:p w14:paraId="4581DD93" w14:textId="77777777" w:rsidR="006870E2" w:rsidRPr="00A2221A" w:rsidRDefault="006870E2"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6870E2" w:rsidRDefault="006870E2" w:rsidP="00273FAB">
      <w:pPr>
        <w:pStyle w:val="Textpoznmkypodiarou"/>
        <w:numPr>
          <w:ilvl w:val="0"/>
          <w:numId w:val="4"/>
        </w:numPr>
        <w:jc w:val="both"/>
      </w:pPr>
      <w:r w:rsidRPr="00A2221A">
        <w:t>modifikácia zmení ekonomickú rovnováhu v prospech víťaza spôsobom, ktorú pôvodná zákazky neumožňovala.</w:t>
      </w:r>
    </w:p>
  </w:footnote>
  <w:footnote w:id="7">
    <w:p w14:paraId="4581DD95" w14:textId="77777777" w:rsidR="006870E2" w:rsidRPr="002049FC" w:rsidRDefault="006870E2"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4581DD96" w14:textId="589DA4E8" w:rsidR="006870E2" w:rsidRDefault="006870E2"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9">
    <w:p w14:paraId="4581DD97" w14:textId="77777777" w:rsidR="006870E2" w:rsidRDefault="006870E2" w:rsidP="008F1CFB">
      <w:pPr>
        <w:pStyle w:val="Textpoznmkypodiarou"/>
      </w:pPr>
      <w:r w:rsidRPr="00A2221A">
        <w:rPr>
          <w:rStyle w:val="Odkaznapoznmkupodiarou"/>
        </w:rPr>
        <w:footnoteRef/>
      </w:r>
      <w:r w:rsidRPr="00A2221A">
        <w:t xml:space="preserve"> Viď poznámku </w:t>
      </w:r>
      <w:r>
        <w:t>pod čiarou č. 8</w:t>
      </w:r>
    </w:p>
  </w:footnote>
  <w:footnote w:id="10">
    <w:p w14:paraId="4581DD98" w14:textId="77777777" w:rsidR="006870E2" w:rsidRPr="00A2221A" w:rsidRDefault="006870E2"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4581DD99" w14:textId="77777777" w:rsidR="006870E2" w:rsidRDefault="006870E2"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2">
    <w:p w14:paraId="4581DD9A" w14:textId="77777777" w:rsidR="006870E2" w:rsidRDefault="006870E2">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3">
    <w:p w14:paraId="2D263DA4" w14:textId="77777777" w:rsidR="006870E2" w:rsidRDefault="006870E2"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6870E2" w:rsidRPr="0071245E" w:rsidRDefault="006870E2"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6870E2" w:rsidRPr="0071245E" w:rsidRDefault="006870E2"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6870E2" w:rsidRDefault="006870E2"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6870E2" w:rsidRPr="00A2221A" w:rsidRDefault="006870E2"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6870E2" w:rsidRPr="00A2221A" w:rsidRDefault="006870E2" w:rsidP="00273FAB">
      <w:pPr>
        <w:pStyle w:val="Textpoznmkypodiarou"/>
        <w:numPr>
          <w:ilvl w:val="0"/>
          <w:numId w:val="6"/>
        </w:numPr>
        <w:jc w:val="both"/>
        <w:pPrChange w:id="28" w:author="Maroš Varsányi" w:date="2018-04-27T16:38:00Z">
          <w:pPr>
            <w:pStyle w:val="Textpoznmkypodiarou"/>
            <w:numPr>
              <w:numId w:val="4"/>
            </w:numPr>
            <w:ind w:left="720" w:hanging="360"/>
            <w:jc w:val="both"/>
          </w:pPr>
        </w:pPrChange>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6870E2" w:rsidRPr="00A2221A" w:rsidRDefault="006870E2" w:rsidP="00273FAB">
      <w:pPr>
        <w:pStyle w:val="Textpoznmkypodiarou"/>
        <w:numPr>
          <w:ilvl w:val="0"/>
          <w:numId w:val="6"/>
        </w:numPr>
        <w:jc w:val="both"/>
        <w:pPrChange w:id="29" w:author="Maroš Varsányi" w:date="2018-04-27T16:38:00Z">
          <w:pPr>
            <w:pStyle w:val="Textpoznmkypodiarou"/>
            <w:numPr>
              <w:numId w:val="4"/>
            </w:numPr>
            <w:ind w:left="720" w:hanging="360"/>
            <w:jc w:val="both"/>
          </w:pPr>
        </w:pPrChange>
      </w:pPr>
      <w:r w:rsidRPr="00A2221A">
        <w:t>zmeny umožňuje zadanie zákazky záujemcovi inému ako by bol pôvodne akceptovaný;</w:t>
      </w:r>
    </w:p>
    <w:p w14:paraId="43896935" w14:textId="77777777" w:rsidR="006870E2" w:rsidRPr="00A2221A" w:rsidRDefault="006870E2" w:rsidP="00273FAB">
      <w:pPr>
        <w:pStyle w:val="Textpoznmkypodiarou"/>
        <w:numPr>
          <w:ilvl w:val="0"/>
          <w:numId w:val="6"/>
        </w:numPr>
        <w:jc w:val="both"/>
        <w:pPrChange w:id="30" w:author="Maroš Varsányi" w:date="2018-04-27T16:38:00Z">
          <w:pPr>
            <w:pStyle w:val="Textpoznmkypodiarou"/>
            <w:numPr>
              <w:numId w:val="4"/>
            </w:numPr>
            <w:ind w:left="720" w:hanging="360"/>
            <w:jc w:val="both"/>
          </w:pPr>
        </w:pPrChange>
      </w:pPr>
      <w:r>
        <w:t>verejný obstarávateľ</w:t>
      </w:r>
      <w:r w:rsidRPr="00A2221A">
        <w:t xml:space="preserve"> rozšíri rozsah zákazky obsahujúci tovary/služby/práce, ktoré pôvodne zákazka neobsahovala;</w:t>
      </w:r>
    </w:p>
    <w:p w14:paraId="0995FC9C" w14:textId="77777777" w:rsidR="006870E2" w:rsidRDefault="006870E2" w:rsidP="00273FAB">
      <w:pPr>
        <w:pStyle w:val="Textpoznmkypodiarou"/>
        <w:numPr>
          <w:ilvl w:val="0"/>
          <w:numId w:val="6"/>
        </w:numPr>
        <w:jc w:val="both"/>
        <w:pPrChange w:id="31" w:author="Maroš Varsányi" w:date="2018-04-27T16:38:00Z">
          <w:pPr>
            <w:pStyle w:val="Textpoznmkypodiarou"/>
            <w:numPr>
              <w:numId w:val="4"/>
            </w:numPr>
            <w:ind w:left="720" w:hanging="360"/>
            <w:jc w:val="both"/>
          </w:pPr>
        </w:pPrChange>
      </w:pPr>
      <w:r w:rsidRPr="00A2221A">
        <w:t>modifikácia zmení ekonomickú rovnováhu v prospech víťaza spôsobom, ktorú pôvodná zákazky neumožňovala.</w:t>
      </w:r>
    </w:p>
  </w:footnote>
  <w:footnote w:id="18">
    <w:p w14:paraId="5A08A4CB" w14:textId="77777777" w:rsidR="006870E2" w:rsidRDefault="006870E2"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6870E2" w:rsidRPr="00BF5AD5" w:rsidRDefault="006870E2"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543DFDEE" w14:textId="77777777" w:rsidR="006870E2" w:rsidRDefault="006870E2"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1">
    <w:p w14:paraId="6F18A2D0" w14:textId="024049CF" w:rsidR="006870E2" w:rsidRDefault="00BB417B" w:rsidP="006870E2">
      <w:pPr>
        <w:pStyle w:val="Textpoznmkypodiarou"/>
        <w:rPr>
          <w:ins w:id="33" w:author="Maroš Varsányi" w:date="2018-04-27T16:38:00Z"/>
        </w:rPr>
      </w:pPr>
      <w:del w:id="34" w:author="Maroš Varsányi" w:date="2018-04-27T16:38:00Z">
        <w:r>
          <w:rPr>
            <w:sz w:val="22"/>
            <w:szCs w:val="22"/>
            <w:vertAlign w:val="superscript"/>
            <w:lang w:eastAsia="cs-CZ"/>
          </w:rPr>
          <w:delText>9</w:delText>
        </w:r>
      </w:del>
      <w:ins w:id="35" w:author="Maroš Varsányi" w:date="2018-04-27T16:38:00Z">
        <w:r w:rsidR="006870E2">
          <w:rPr>
            <w:rStyle w:val="Odkaznapoznmkupodiarou"/>
          </w:rPr>
          <w:footnoteRef/>
        </w:r>
      </w:ins>
      <w:r w:rsidR="006870E2">
        <w:rPr>
          <w:rPrChange w:id="36" w:author="Maroš Varsányi" w:date="2018-04-27T16:38:00Z">
            <w:rPr>
              <w:sz w:val="22"/>
              <w:vertAlign w:val="superscript"/>
            </w:rPr>
          </w:rPrChange>
        </w:rPr>
        <w:t xml:space="preserve"> </w:t>
      </w:r>
      <w:r w:rsidR="006870E2" w:rsidRPr="008509B6">
        <w:t xml:space="preserve">Vec C-496/99 P, CAS Succhi di Frutta SpA, [2004] ECR I- 3801 odst. 116 a 118, Vec C-340/02, Európska komisia v. </w:t>
      </w:r>
      <w:del w:id="37" w:author="Maroš Varsányi" w:date="2018-04-27T16:38:00Z">
        <w:r w:rsidRPr="008509B6">
          <w:delText>Fracúzsko</w:delText>
        </w:r>
      </w:del>
      <w:ins w:id="38" w:author="Maroš Varsányi" w:date="2018-04-27T16:38:00Z">
        <w:r w:rsidR="006870E2" w:rsidRPr="008509B6">
          <w:t>Fra</w:t>
        </w:r>
        <w:r w:rsidR="0075207F">
          <w:t>n</w:t>
        </w:r>
        <w:r w:rsidR="006870E2" w:rsidRPr="008509B6">
          <w:t>cúzsko</w:t>
        </w:r>
      </w:ins>
      <w:r w:rsidR="006870E2" w:rsidRPr="008509B6">
        <w:t xml:space="preserve"> [2004] ECR I- 9845, Vec C-91/08, Wall AG, [2010] ECR I- 2815</w:t>
      </w:r>
    </w:p>
    <w:p w14:paraId="28D2CC36" w14:textId="6F6775A1" w:rsidR="006870E2" w:rsidRDefault="006870E2">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C7356" w14:textId="77777777" w:rsidR="00604612" w:rsidRDefault="0060461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4CD4D622" w:rsidR="006870E2" w:rsidRPr="007A558C" w:rsidRDefault="00BB417B">
    <w:pPr>
      <w:pStyle w:val="Hlavika"/>
      <w:rPr>
        <w:sz w:val="22"/>
        <w:szCs w:val="22"/>
      </w:rPr>
    </w:pPr>
    <w:del w:id="18" w:author="Maroš Varsányi" w:date="2018-04-27T16:38:00Z">
      <w:r w:rsidRPr="007A558C">
        <w:rPr>
          <w:sz w:val="22"/>
          <w:szCs w:val="22"/>
        </w:rPr>
        <w:delText>7</w:delText>
      </w:r>
    </w:del>
    <w:ins w:id="19" w:author="Maroš Varsányi" w:date="2018-04-27T16:38:00Z">
      <w:r w:rsidR="006870E2">
        <w:rPr>
          <w:sz w:val="22"/>
          <w:szCs w:val="22"/>
        </w:rPr>
        <w:t>6</w:t>
      </w:r>
    </w:ins>
    <w:r w:rsidR="006870E2" w:rsidRPr="007A558C">
      <w:rPr>
        <w:sz w:val="22"/>
        <w:szCs w:val="22"/>
      </w:rPr>
      <w:t xml:space="preserve">. </w:t>
    </w:r>
    <w:r w:rsidR="006870E2">
      <w:rPr>
        <w:sz w:val="22"/>
        <w:szCs w:val="22"/>
      </w:rPr>
      <w:t xml:space="preserve">Vzor prílohy č. </w:t>
    </w:r>
    <w:del w:id="20" w:author="Maroš Varsányi" w:date="2018-04-27T16:38:00Z">
      <w:r>
        <w:rPr>
          <w:sz w:val="22"/>
          <w:szCs w:val="22"/>
        </w:rPr>
        <w:delText>5</w:delText>
      </w:r>
    </w:del>
    <w:ins w:id="21" w:author="Maroš Varsányi" w:date="2018-04-27T16:38:00Z">
      <w:r w:rsidR="006870E2">
        <w:rPr>
          <w:sz w:val="22"/>
          <w:szCs w:val="22"/>
        </w:rPr>
        <w:t>4</w:t>
      </w:r>
    </w:ins>
    <w:r w:rsidR="006870E2">
      <w:rPr>
        <w:sz w:val="22"/>
        <w:szCs w:val="22"/>
      </w:rPr>
      <w:t xml:space="preserve">.1 Zmluvy o poskytnutí NFP – Finančné opravy za porušenie pravidiel a postupov obstarávania </w:t>
    </w:r>
    <w:r w:rsidR="006870E2">
      <w:t>pre zákazky vyhlásené podľa zákona č. 25/2006 Z. z. a o zmene a doplnení niektorých zákonov v znení neskorších predpisov</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1DB149F7" w:rsidR="006870E2" w:rsidRPr="007A558C" w:rsidRDefault="009837BD">
    <w:pPr>
      <w:pStyle w:val="Hlavika"/>
      <w:rPr>
        <w:sz w:val="22"/>
        <w:szCs w:val="22"/>
      </w:rPr>
    </w:pPr>
    <w:del w:id="41" w:author="Maroš Varsányi" w:date="2018-04-27T16:38:00Z">
      <w:r w:rsidRPr="007A558C">
        <w:rPr>
          <w:sz w:val="22"/>
          <w:szCs w:val="22"/>
        </w:rPr>
        <w:delText>7</w:delText>
      </w:r>
    </w:del>
    <w:ins w:id="42" w:author="Maroš Varsányi" w:date="2018-04-27T16:38:00Z">
      <w:r w:rsidR="006870E2">
        <w:rPr>
          <w:sz w:val="22"/>
          <w:szCs w:val="22"/>
        </w:rPr>
        <w:t>6</w:t>
      </w:r>
    </w:ins>
    <w:r w:rsidR="006870E2" w:rsidRPr="007A558C">
      <w:rPr>
        <w:sz w:val="22"/>
        <w:szCs w:val="22"/>
      </w:rPr>
      <w:t xml:space="preserve">. </w:t>
    </w:r>
    <w:r w:rsidR="006870E2">
      <w:rPr>
        <w:sz w:val="22"/>
        <w:szCs w:val="22"/>
      </w:rPr>
      <w:t xml:space="preserve">Vzor prílohy č. </w:t>
    </w:r>
    <w:del w:id="43" w:author="Maroš Varsányi" w:date="2018-04-27T16:38:00Z">
      <w:r>
        <w:rPr>
          <w:sz w:val="22"/>
          <w:szCs w:val="22"/>
        </w:rPr>
        <w:delText>5</w:delText>
      </w:r>
    </w:del>
    <w:ins w:id="44" w:author="Maroš Varsányi" w:date="2018-04-27T16:38:00Z">
      <w:r w:rsidR="006870E2">
        <w:rPr>
          <w:sz w:val="22"/>
          <w:szCs w:val="22"/>
        </w:rPr>
        <w:t>4</w:t>
      </w:r>
    </w:ins>
    <w:r w:rsidR="006870E2">
      <w:rPr>
        <w:sz w:val="22"/>
        <w:szCs w:val="22"/>
      </w:rPr>
      <w:t xml:space="preserve">.2 Zmluvy o poskytnutí NFP – Finančné opravy za porušenie pravidiel a postupov obstarávania </w:t>
    </w:r>
    <w:r w:rsidR="006870E2">
      <w:t>pre zákazky vyhlásené podľa zákona č. 343/2015 Z. z. a o zmene a doplnení niektorých zákonov 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6"/>
  </w:num>
  <w:num w:numId="2">
    <w:abstractNumId w:val="19"/>
  </w:num>
  <w:num w:numId="3">
    <w:abstractNumId w:val="2"/>
  </w:num>
  <w:num w:numId="4">
    <w:abstractNumId w:val="15"/>
  </w:num>
  <w:num w:numId="5">
    <w:abstractNumId w:val="35"/>
  </w:num>
  <w:num w:numId="6">
    <w:abstractNumId w:val="13"/>
  </w:num>
  <w:num w:numId="7">
    <w:abstractNumId w:val="39"/>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1"/>
  </w:num>
  <w:num w:numId="13">
    <w:abstractNumId w:val="6"/>
  </w:num>
  <w:num w:numId="14">
    <w:abstractNumId w:val="41"/>
  </w:num>
  <w:num w:numId="15">
    <w:abstractNumId w:val="20"/>
  </w:num>
  <w:num w:numId="16">
    <w:abstractNumId w:val="38"/>
  </w:num>
  <w:num w:numId="17">
    <w:abstractNumId w:val="36"/>
    <w:lvlOverride w:ilvl="0">
      <w:startOverride w:val="1"/>
    </w:lvlOverride>
  </w:num>
  <w:num w:numId="18">
    <w:abstractNumId w:val="36"/>
    <w:lvlOverride w:ilvl="0">
      <w:startOverride w:val="1"/>
    </w:lvlOverride>
  </w:num>
  <w:num w:numId="19">
    <w:abstractNumId w:val="36"/>
    <w:lvlOverride w:ilvl="0">
      <w:startOverride w:val="1"/>
    </w:lvlOverride>
  </w:num>
  <w:num w:numId="20">
    <w:abstractNumId w:val="26"/>
  </w:num>
  <w:num w:numId="21">
    <w:abstractNumId w:val="33"/>
  </w:num>
  <w:num w:numId="22">
    <w:abstractNumId w:val="5"/>
  </w:num>
  <w:num w:numId="23">
    <w:abstractNumId w:val="3"/>
  </w:num>
  <w:num w:numId="24">
    <w:abstractNumId w:val="1"/>
  </w:num>
  <w:num w:numId="25">
    <w:abstractNumId w:val="27"/>
  </w:num>
  <w:num w:numId="26">
    <w:abstractNumId w:val="37"/>
  </w:num>
  <w:num w:numId="27">
    <w:abstractNumId w:val="16"/>
  </w:num>
  <w:num w:numId="28">
    <w:abstractNumId w:val="10"/>
  </w:num>
  <w:num w:numId="29">
    <w:abstractNumId w:val="28"/>
  </w:num>
  <w:num w:numId="30">
    <w:abstractNumId w:val="24"/>
  </w:num>
  <w:num w:numId="31">
    <w:abstractNumId w:val="7"/>
  </w:num>
  <w:num w:numId="32">
    <w:abstractNumId w:val="14"/>
  </w:num>
  <w:num w:numId="33">
    <w:abstractNumId w:val="23"/>
  </w:num>
  <w:num w:numId="34">
    <w:abstractNumId w:val="9"/>
  </w:num>
  <w:num w:numId="35">
    <w:abstractNumId w:val="4"/>
  </w:num>
  <w:num w:numId="36">
    <w:abstractNumId w:val="34"/>
  </w:num>
  <w:num w:numId="37">
    <w:abstractNumId w:val="12"/>
  </w:num>
  <w:num w:numId="38">
    <w:abstractNumId w:val="25"/>
  </w:num>
  <w:num w:numId="39">
    <w:abstractNumId w:val="30"/>
  </w:num>
  <w:num w:numId="40">
    <w:abstractNumId w:val="18"/>
  </w:num>
  <w:num w:numId="41">
    <w:abstractNumId w:val="11"/>
  </w:num>
  <w:num w:numId="42">
    <w:abstractNumId w:val="40"/>
  </w:num>
  <w:num w:numId="43">
    <w:abstractNumId w:val="32"/>
  </w:num>
  <w:num w:numId="44">
    <w:abstractNumId w:val="31"/>
  </w:num>
  <w:num w:numId="45">
    <w:abstractNumId w:val="22"/>
  </w:num>
  <w:num w:numId="46">
    <w:abstractNumId w:val="8"/>
  </w:num>
  <w:num w:numId="47">
    <w:abstractNumId w:val="0"/>
  </w:num>
  <w:num w:numId="48">
    <w:abstractNumId w:val="29"/>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oš Varsányi">
    <w15:presenceInfo w15:providerId="AD" w15:userId="S-1-5-21-1933036909-321857055-1030881100-12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77DA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0FF0"/>
    <w:rsid w:val="002259C4"/>
    <w:rsid w:val="00225A05"/>
    <w:rsid w:val="00246970"/>
    <w:rsid w:val="00256687"/>
    <w:rsid w:val="00273FAB"/>
    <w:rsid w:val="00274479"/>
    <w:rsid w:val="002A1E17"/>
    <w:rsid w:val="002C2B17"/>
    <w:rsid w:val="002C40D6"/>
    <w:rsid w:val="002D5BE1"/>
    <w:rsid w:val="002D65BD"/>
    <w:rsid w:val="002E611C"/>
    <w:rsid w:val="002E7F32"/>
    <w:rsid w:val="002E7F66"/>
    <w:rsid w:val="00321C82"/>
    <w:rsid w:val="00325FD0"/>
    <w:rsid w:val="00344416"/>
    <w:rsid w:val="003473CB"/>
    <w:rsid w:val="00361A1B"/>
    <w:rsid w:val="00364A34"/>
    <w:rsid w:val="0038115B"/>
    <w:rsid w:val="00386CBA"/>
    <w:rsid w:val="00393784"/>
    <w:rsid w:val="003A67E1"/>
    <w:rsid w:val="003B0DFE"/>
    <w:rsid w:val="003B2F8A"/>
    <w:rsid w:val="003C2544"/>
    <w:rsid w:val="003C4DD5"/>
    <w:rsid w:val="003D568C"/>
    <w:rsid w:val="00400A45"/>
    <w:rsid w:val="00416E2D"/>
    <w:rsid w:val="00432DF1"/>
    <w:rsid w:val="00436926"/>
    <w:rsid w:val="004445A9"/>
    <w:rsid w:val="00460F75"/>
    <w:rsid w:val="00472023"/>
    <w:rsid w:val="00477B8E"/>
    <w:rsid w:val="004837DB"/>
    <w:rsid w:val="004870E3"/>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04612"/>
    <w:rsid w:val="006167ED"/>
    <w:rsid w:val="00622D7A"/>
    <w:rsid w:val="00623659"/>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7CF6"/>
    <w:rsid w:val="00981A53"/>
    <w:rsid w:val="009836CF"/>
    <w:rsid w:val="009837BD"/>
    <w:rsid w:val="009A53AA"/>
    <w:rsid w:val="009B421D"/>
    <w:rsid w:val="009C17A9"/>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D72BB"/>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A585E"/>
    <w:rsid w:val="00BB417B"/>
    <w:rsid w:val="00BC4BAC"/>
    <w:rsid w:val="00BC74A9"/>
    <w:rsid w:val="00BF5EE5"/>
    <w:rsid w:val="00C214B6"/>
    <w:rsid w:val="00C222FD"/>
    <w:rsid w:val="00C348A2"/>
    <w:rsid w:val="00C37B65"/>
    <w:rsid w:val="00C47973"/>
    <w:rsid w:val="00C559B7"/>
    <w:rsid w:val="00C6439D"/>
    <w:rsid w:val="00C674A6"/>
    <w:rsid w:val="00C80097"/>
    <w:rsid w:val="00C81145"/>
    <w:rsid w:val="00C85AA3"/>
    <w:rsid w:val="00C85E89"/>
    <w:rsid w:val="00C92BF0"/>
    <w:rsid w:val="00CA0FB2"/>
    <w:rsid w:val="00CA10DE"/>
    <w:rsid w:val="00CA208E"/>
    <w:rsid w:val="00CA3EE6"/>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842D4"/>
    <w:rsid w:val="00D86DA2"/>
    <w:rsid w:val="00D876CD"/>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18FA"/>
    <w:rsid w:val="00F95099"/>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CA866EF8-FBA4-4594-ABEA-19FA7353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064D2CB6-A9B6-47C9-A649-9A73DD93B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5452</Words>
  <Characters>31083</Characters>
  <Application>Microsoft Office Word</Application>
  <DocSecurity>0</DocSecurity>
  <Lines>259</Lines>
  <Paragraphs>72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Maroš Varsányi</cp:lastModifiedBy>
  <cp:revision>1</cp:revision>
  <cp:lastPrinted>2017-12-22T08:09:00Z</cp:lastPrinted>
  <dcterms:created xsi:type="dcterms:W3CDTF">2018-04-27T11:45:00Z</dcterms:created>
  <dcterms:modified xsi:type="dcterms:W3CDTF">2018-04-27T14:38:00Z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